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417AE" w:rsidRDefault="003A4DB3">
      <w:pPr>
        <w:adjustRightInd w:val="0"/>
        <w:snapToGrid w:val="0"/>
        <w:spacing w:line="360" w:lineRule="auto"/>
        <w:rPr>
          <w:rFonts w:ascii="黑体" w:eastAsia="黑体" w:hAnsi="黑体" w:cs="黑体"/>
        </w:rPr>
      </w:pPr>
      <w:bookmarkStart w:id="0" w:name="_GoBack"/>
      <w:bookmarkEnd w:id="0"/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 w:hint="eastAsia"/>
        </w:rPr>
        <w:t>4</w:t>
      </w:r>
    </w:p>
    <w:p w:rsidR="003417AE" w:rsidRDefault="003A4DB3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国家技术创新示范企业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工作总结（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参考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提纲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）</w:t>
      </w:r>
    </w:p>
    <w:p w:rsidR="003417AE" w:rsidRDefault="003417AE">
      <w:pPr>
        <w:snapToGrid w:val="0"/>
        <w:spacing w:line="360" w:lineRule="auto"/>
        <w:rPr>
          <w:rFonts w:ascii="Times New Roman" w:hAnsi="Times New Roman" w:cs="Times New Roman"/>
        </w:rPr>
      </w:pPr>
    </w:p>
    <w:p w:rsidR="003417AE" w:rsidRDefault="003A4DB3">
      <w:pPr>
        <w:numPr>
          <w:ilvl w:val="0"/>
          <w:numId w:val="1"/>
        </w:numPr>
        <w:snapToGrid w:val="0"/>
        <w:spacing w:line="360" w:lineRule="auto"/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已认定</w:t>
      </w:r>
      <w:r>
        <w:rPr>
          <w:rFonts w:ascii="黑体" w:eastAsia="黑体" w:hAnsi="黑体" w:cs="黑体" w:hint="eastAsia"/>
        </w:rPr>
        <w:t>国家技术创新</w:t>
      </w:r>
      <w:r>
        <w:rPr>
          <w:rFonts w:ascii="黑体" w:eastAsia="黑体" w:hAnsi="黑体" w:cs="黑体"/>
        </w:rPr>
        <w:t>示范企业</w:t>
      </w:r>
      <w:r>
        <w:rPr>
          <w:rFonts w:ascii="黑体" w:eastAsia="黑体" w:hAnsi="黑体" w:cs="黑体" w:hint="eastAsia"/>
        </w:rPr>
        <w:t>情况</w:t>
      </w:r>
    </w:p>
    <w:p w:rsidR="003417AE" w:rsidRDefault="003A4DB3">
      <w:pPr>
        <w:numPr>
          <w:ilvl w:val="0"/>
          <w:numId w:val="2"/>
        </w:numPr>
        <w:snapToGrid w:val="0"/>
        <w:spacing w:line="360" w:lineRule="auto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</w:rPr>
        <w:t>示范企业基本情况</w:t>
      </w:r>
    </w:p>
    <w:p w:rsidR="003417AE" w:rsidRDefault="003A4DB3">
      <w:pPr>
        <w:snapToGrid w:val="0"/>
        <w:spacing w:line="360" w:lineRule="auto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企业</w:t>
      </w:r>
      <w:r>
        <w:rPr>
          <w:rFonts w:ascii="Times New Roman" w:hAnsi="Times New Roman" w:cs="Times New Roman" w:hint="eastAsia"/>
        </w:rPr>
        <w:t>的整体情况，</w:t>
      </w:r>
      <w:r>
        <w:rPr>
          <w:rFonts w:ascii="Times New Roman" w:hAnsi="Times New Roman" w:cs="Times New Roman"/>
        </w:rPr>
        <w:t>在行业中的地位、竞争力和示范带动作用等。</w:t>
      </w:r>
    </w:p>
    <w:p w:rsidR="003417AE" w:rsidRDefault="003A4DB3">
      <w:pPr>
        <w:numPr>
          <w:ilvl w:val="0"/>
          <w:numId w:val="2"/>
        </w:numPr>
        <w:snapToGrid w:val="0"/>
        <w:spacing w:line="360" w:lineRule="auto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</w:rPr>
        <w:t>示范企业成效</w:t>
      </w:r>
    </w:p>
    <w:p w:rsidR="003417AE" w:rsidRDefault="003A4DB3">
      <w:pPr>
        <w:snapToGrid w:val="0"/>
        <w:spacing w:line="360" w:lineRule="auto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示范企业近几年</w:t>
      </w:r>
      <w:r>
        <w:rPr>
          <w:rFonts w:ascii="Times New Roman" w:hAnsi="Times New Roman" w:cs="Times New Roman" w:hint="eastAsia"/>
        </w:rPr>
        <w:t>来取得的成绩。</w:t>
      </w:r>
      <w:r>
        <w:rPr>
          <w:rFonts w:ascii="Times New Roman" w:hAnsi="Times New Roman" w:cs="Times New Roman"/>
        </w:rPr>
        <w:t>突出企业</w:t>
      </w:r>
      <w:r>
        <w:rPr>
          <w:rFonts w:ascii="Times New Roman" w:hAnsi="Times New Roman" w:cs="Times New Roman" w:hint="eastAsia"/>
        </w:rPr>
        <w:t>技术</w:t>
      </w:r>
      <w:r>
        <w:rPr>
          <w:rFonts w:ascii="Times New Roman" w:hAnsi="Times New Roman" w:cs="Times New Roman"/>
        </w:rPr>
        <w:t>创新亮点与特色</w:t>
      </w:r>
      <w:r>
        <w:rPr>
          <w:rFonts w:ascii="Times New Roman" w:hAnsi="Times New Roman" w:cs="Times New Roman" w:hint="eastAsia"/>
        </w:rPr>
        <w:t>，技术</w:t>
      </w:r>
      <w:r>
        <w:rPr>
          <w:rFonts w:ascii="Times New Roman" w:hAnsi="Times New Roman" w:cs="Times New Roman"/>
        </w:rPr>
        <w:t>创新成果在行业内的示范带动效应</w:t>
      </w:r>
      <w:r>
        <w:rPr>
          <w:rFonts w:ascii="Times New Roman" w:hAnsi="Times New Roman" w:cs="Times New Roman" w:hint="eastAsia"/>
        </w:rPr>
        <w:t>，技术</w:t>
      </w:r>
      <w:r>
        <w:rPr>
          <w:rFonts w:ascii="Times New Roman" w:hAnsi="Times New Roman" w:cs="Times New Roman"/>
        </w:rPr>
        <w:t>创新工作带来的社会与经济效益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获得的</w:t>
      </w:r>
      <w:r>
        <w:rPr>
          <w:rFonts w:ascii="Times New Roman" w:hAnsi="Times New Roman" w:cs="Times New Roman" w:hint="eastAsia"/>
        </w:rPr>
        <w:t>显著的</w:t>
      </w:r>
      <w:r>
        <w:rPr>
          <w:rFonts w:ascii="Times New Roman" w:hAnsi="Times New Roman" w:cs="Times New Roman"/>
        </w:rPr>
        <w:t>荣誉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资质</w:t>
      </w:r>
      <w:r>
        <w:rPr>
          <w:rFonts w:ascii="Times New Roman" w:hAnsi="Times New Roman" w:cs="Times New Roman" w:hint="eastAsia"/>
        </w:rPr>
        <w:t>等，</w:t>
      </w:r>
      <w:r>
        <w:rPr>
          <w:rFonts w:ascii="Times New Roman" w:hAnsi="Times New Roman" w:cs="Times New Roman"/>
        </w:rPr>
        <w:t>尽量提供数据指标。</w:t>
      </w:r>
    </w:p>
    <w:p w:rsidR="003417AE" w:rsidRDefault="003A4DB3">
      <w:pPr>
        <w:numPr>
          <w:ilvl w:val="0"/>
          <w:numId w:val="1"/>
        </w:numPr>
        <w:snapToGrid w:val="0"/>
        <w:spacing w:line="360" w:lineRule="auto"/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对</w:t>
      </w:r>
      <w:r>
        <w:rPr>
          <w:rFonts w:ascii="黑体" w:eastAsia="黑体" w:hAnsi="黑体" w:cs="黑体"/>
        </w:rPr>
        <w:t>已认定</w:t>
      </w:r>
      <w:r>
        <w:rPr>
          <w:rFonts w:ascii="黑体" w:eastAsia="黑体" w:hAnsi="黑体" w:cs="黑体" w:hint="eastAsia"/>
        </w:rPr>
        <w:t>国家技术创新</w:t>
      </w:r>
      <w:r>
        <w:rPr>
          <w:rFonts w:ascii="黑体" w:eastAsia="黑体" w:hAnsi="黑体" w:cs="黑体"/>
        </w:rPr>
        <w:t>示范企业的支持鼓励措施及成效</w:t>
      </w:r>
    </w:p>
    <w:p w:rsidR="003417AE" w:rsidRDefault="003A4DB3">
      <w:pPr>
        <w:snapToGrid w:val="0"/>
        <w:spacing w:line="360" w:lineRule="auto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请梳理总结对已认定国家技术创新示范企业的支持鼓励措施及成效。</w:t>
      </w:r>
    </w:p>
    <w:p w:rsidR="003417AE" w:rsidRDefault="003417AE">
      <w:pPr>
        <w:snapToGrid w:val="0"/>
        <w:spacing w:line="360" w:lineRule="auto"/>
        <w:ind w:firstLineChars="200" w:firstLine="640"/>
        <w:rPr>
          <w:rFonts w:ascii="Times New Roman" w:hAnsi="Times New Roman" w:cs="Times New Roman"/>
        </w:rPr>
      </w:pPr>
    </w:p>
    <w:sectPr w:rsidR="003417AE">
      <w:pgSz w:w="11906" w:h="16838"/>
      <w:pgMar w:top="1440" w:right="1800" w:bottom="1440" w:left="1800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3EBAA0"/>
    <w:multiLevelType w:val="singleLevel"/>
    <w:tmpl w:val="FF3EBAA0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6EFFA194"/>
    <w:multiLevelType w:val="singleLevel"/>
    <w:tmpl w:val="6EFFA19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曲超">
    <w15:presenceInfo w15:providerId="None" w15:userId="曲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B5"/>
    <w:rsid w:val="BFBF2B51"/>
    <w:rsid w:val="CF939D69"/>
    <w:rsid w:val="D3B70EA2"/>
    <w:rsid w:val="E5FF6F52"/>
    <w:rsid w:val="EEF6869B"/>
    <w:rsid w:val="F74F0D35"/>
    <w:rsid w:val="FA5C9F59"/>
    <w:rsid w:val="FB739275"/>
    <w:rsid w:val="FBE547D9"/>
    <w:rsid w:val="FCFC13C2"/>
    <w:rsid w:val="FDD66EFE"/>
    <w:rsid w:val="FFBDE640"/>
    <w:rsid w:val="00023DCC"/>
    <w:rsid w:val="00061A6F"/>
    <w:rsid w:val="00076FDC"/>
    <w:rsid w:val="001B770F"/>
    <w:rsid w:val="003417AE"/>
    <w:rsid w:val="003925B5"/>
    <w:rsid w:val="00396D7B"/>
    <w:rsid w:val="003A4DB3"/>
    <w:rsid w:val="003C76D4"/>
    <w:rsid w:val="00535E36"/>
    <w:rsid w:val="006E76A7"/>
    <w:rsid w:val="00804157"/>
    <w:rsid w:val="00B84BA0"/>
    <w:rsid w:val="00F4660C"/>
    <w:rsid w:val="068132A7"/>
    <w:rsid w:val="263FF3E8"/>
    <w:rsid w:val="33F622C2"/>
    <w:rsid w:val="3B51E3A1"/>
    <w:rsid w:val="3DB73350"/>
    <w:rsid w:val="3FAA76A1"/>
    <w:rsid w:val="5E770516"/>
    <w:rsid w:val="5FEF23C9"/>
    <w:rsid w:val="624F6FA2"/>
    <w:rsid w:val="65DB396E"/>
    <w:rsid w:val="6A3D3E19"/>
    <w:rsid w:val="6BBE0D81"/>
    <w:rsid w:val="6FCF21F1"/>
    <w:rsid w:val="73EF157D"/>
    <w:rsid w:val="765F30EC"/>
    <w:rsid w:val="77FF92B8"/>
    <w:rsid w:val="79AB3C9E"/>
    <w:rsid w:val="7BEFE398"/>
    <w:rsid w:val="7F51718D"/>
    <w:rsid w:val="7FFF044C"/>
    <w:rsid w:val="BAAE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table" w:styleId="a4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qFormat/>
    <w:rPr>
      <w:color w:val="0563C1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eastAsia="仿宋_GB2312" w:cs="仿宋_GB231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table" w:styleId="a4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qFormat/>
    <w:rPr>
      <w:color w:val="0563C1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eastAsia="仿宋_GB2312" w:cs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anutabj</dc:creator>
  <cp:lastModifiedBy>张嘉慧</cp:lastModifiedBy>
  <cp:revision>2</cp:revision>
  <cp:lastPrinted>2020-04-09T09:34:00Z</cp:lastPrinted>
  <dcterms:created xsi:type="dcterms:W3CDTF">2020-04-24T10:02:00Z</dcterms:created>
  <dcterms:modified xsi:type="dcterms:W3CDTF">2020-04-24T10:02:00Z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