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jc w:val="left"/>
        <w:outlineLvl w:val="0"/>
        <w:rPr>
          <w:rFonts w:hint="eastAsia" w:ascii="黑体" w:hAnsi="黑体" w:eastAsia="黑体"/>
          <w:sz w:val="32"/>
          <w:szCs w:val="32"/>
          <w:highlight w:val="none"/>
          <w:lang w:eastAsia="zh-CN"/>
          <w:rPrChange w:id="0" w:author="admin" w:date="2025-01-26T10:33:24Z">
            <w:rPr>
              <w:rFonts w:hint="eastAsia" w:ascii="黑体" w:hAnsi="黑体" w:eastAsia="黑体"/>
              <w:sz w:val="32"/>
              <w:szCs w:val="32"/>
              <w:lang w:eastAsia="zh-CN"/>
            </w:rPr>
          </w:rPrChange>
        </w:rPr>
      </w:pPr>
      <w:r>
        <w:rPr>
          <w:rFonts w:hint="eastAsia" w:ascii="黑体" w:hAnsi="黑体" w:eastAsia="黑体"/>
          <w:sz w:val="32"/>
          <w:szCs w:val="32"/>
          <w:highlight w:val="none"/>
          <w:rPrChange w:id="1" w:author="admin" w:date="2025-01-26T10:33:24Z">
            <w:rPr>
              <w:rFonts w:hint="eastAsia" w:ascii="黑体" w:hAnsi="黑体" w:eastAsia="黑体"/>
              <w:sz w:val="32"/>
              <w:szCs w:val="32"/>
            </w:rPr>
          </w:rPrChange>
        </w:rPr>
        <w:t>附件</w:t>
      </w:r>
      <w:del w:id="2" w:author="admin" w:date="2025-01-26T10:33:15Z">
        <w:r>
          <w:rPr>
            <w:rFonts w:hint="default" w:ascii="黑体" w:hAnsi="黑体" w:eastAsia="黑体"/>
            <w:sz w:val="32"/>
            <w:szCs w:val="32"/>
            <w:highlight w:val="none"/>
            <w:lang w:val="en-US"/>
            <w:rPrChange w:id="3" w:author="admin" w:date="2025-01-26T10:33:24Z">
              <w:rPr>
                <w:rFonts w:hint="default" w:ascii="黑体" w:hAnsi="黑体" w:eastAsia="黑体"/>
                <w:sz w:val="32"/>
                <w:szCs w:val="32"/>
                <w:lang w:val="en-US"/>
              </w:rPr>
            </w:rPrChange>
          </w:rPr>
          <w:delText>2</w:delText>
        </w:r>
      </w:del>
      <w:ins w:id="4" w:author="admin" w:date="2025-01-26T10:33:15Z">
        <w:r>
          <w:rPr>
            <w:rFonts w:hint="eastAsia" w:ascii="黑体" w:hAnsi="黑体" w:eastAsia="黑体"/>
            <w:sz w:val="32"/>
            <w:szCs w:val="32"/>
            <w:highlight w:val="none"/>
            <w:lang w:val="en-US" w:eastAsia="zh-CN"/>
            <w:rPrChange w:id="5" w:author="admin" w:date="2025-01-26T10:33:24Z">
              <w:rPr>
                <w:rFonts w:hint="eastAsia" w:ascii="黑体" w:hAnsi="黑体" w:eastAsia="黑体"/>
                <w:sz w:val="32"/>
                <w:szCs w:val="32"/>
                <w:lang w:val="en-US" w:eastAsia="zh-CN"/>
              </w:rPr>
            </w:rPrChange>
          </w:rPr>
          <w:t>1</w:t>
        </w:r>
      </w:ins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rPrChange w:id="6" w:author="admin" w:date="2025-01-26T10:33:24Z">
            <w:rPr>
              <w:rFonts w:hint="eastAsia" w:ascii="方正小标宋简体" w:hAnsi="方正小标宋简体" w:eastAsia="方正小标宋简体" w:cs="方正小标宋简体"/>
              <w:sz w:val="44"/>
              <w:szCs w:val="44"/>
            </w:rPr>
          </w:rPrChange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  <w:rPrChange w:id="7" w:author="admin" w:date="2025-01-26T10:33:24Z">
            <w:rPr>
              <w:rFonts w:hint="eastAsia" w:ascii="方正小标宋简体" w:hAnsi="方正小标宋简体" w:eastAsia="方正小标宋简体" w:cs="方正小标宋简体"/>
              <w:sz w:val="44"/>
              <w:szCs w:val="44"/>
              <w:lang w:eastAsia="zh-CN"/>
            </w:rPr>
          </w:rPrChange>
        </w:rPr>
        <w:t>活动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rPrChange w:id="8" w:author="admin" w:date="2025-01-26T10:33:24Z">
            <w:rPr>
              <w:rFonts w:hint="eastAsia" w:ascii="方正小标宋简体" w:hAnsi="方正小标宋简体" w:eastAsia="方正小标宋简体" w:cs="方正小标宋简体"/>
              <w:sz w:val="44"/>
              <w:szCs w:val="44"/>
            </w:rPr>
          </w:rPrChange>
        </w:rPr>
        <w:t>参与诚信承诺函</w:t>
      </w:r>
    </w:p>
    <w:p>
      <w:pPr>
        <w:pStyle w:val="2"/>
        <w:rPr>
          <w:rFonts w:hint="eastAsia"/>
          <w:highlight w:val="none"/>
          <w:rPrChange w:id="9" w:author="admin" w:date="2025-01-26T10:33:24Z">
            <w:rPr>
              <w:rFonts w:hint="eastAsia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11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10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12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本单位自愿参加江门市</w:t>
      </w:r>
      <w:del w:id="13" w:author="admin" w:date="2025-01-26T17:12:10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14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加力支持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16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家装厨卫“焕新”活动，了解并遵守活动的规则要求，并承诺以下事项：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18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17" w:author="市住房和城乡建设局发文员" w:date="2024-09-26T16:00:56Z">
          <w:pPr>
            <w:pStyle w:val="5"/>
            <w:keepNext w:val="0"/>
            <w:keepLines w:val="0"/>
            <w:pageBreakBefore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color="auto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0" w:afterAutospacing="0" w:line="520" w:lineRule="exact"/>
            <w:ind w:left="0" w:right="0" w:firstLine="640" w:firstLineChars="200"/>
            <w:textAlignment w:val="auto"/>
          </w:pPr>
        </w:pPrChange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19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一、在江门市登记注册、取得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20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营业执照并有本活动明确的补贴品类产品经营范围的企业，近三年内无重大违法违规和失信记录。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22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21" w:author="市住房和城乡建设局发文员" w:date="2024-09-26T16:00:56Z">
          <w:pPr>
            <w:pStyle w:val="5"/>
            <w:keepNext w:val="0"/>
            <w:keepLines w:val="0"/>
            <w:pageBreakBefore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color="auto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0" w:afterAutospacing="0" w:line="520" w:lineRule="exact"/>
            <w:ind w:left="0" w:right="0" w:firstLine="0"/>
            <w:textAlignment w:val="auto"/>
          </w:pPr>
        </w:pPrChange>
      </w:pPr>
      <w:del w:id="23" w:author="市住房和城乡建设局发文员" w:date="2024-09-26T16:00:42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24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25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二、具备健全的财务管理机构和财务管理制度，以及垫付资金的能力，使用对公账户进行销售收款。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27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26" w:author="市住房和城乡建设局发文员" w:date="2024-09-26T16:00:56Z">
          <w:pPr>
            <w:pStyle w:val="5"/>
            <w:keepNext w:val="0"/>
            <w:keepLines w:val="0"/>
            <w:pageBreakBefore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color="auto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0" w:afterAutospacing="0" w:line="520" w:lineRule="exact"/>
            <w:ind w:left="0" w:right="0" w:firstLine="0"/>
            <w:textAlignment w:val="auto"/>
          </w:pPr>
        </w:pPrChange>
      </w:pPr>
      <w:del w:id="28" w:author="市住房和城乡建设局发文员" w:date="2024-09-26T16:00:41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29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30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三、具备资格券发放核销条件，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31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以及与活动服务机构对接的能力</w:t>
      </w:r>
      <w:del w:id="32" w:author="admin" w:date="2025-01-26T10:28:0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33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，按要求布设活动所需的统一收银设备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34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52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36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35" w:author="市住房和城乡建设局发文员" w:date="2024-09-26T16:00:56Z">
          <w:pPr>
            <w:pStyle w:val="5"/>
            <w:keepNext w:val="0"/>
            <w:keepLines w:val="0"/>
            <w:pageBreakBefore w:val="0"/>
            <w:widowControl/>
            <w:suppressLineNumbers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</w:pBdr>
            <w:shd w:val="clear" w:color="auto" w:fill="FFFFFF"/>
            <w:kinsoku/>
            <w:wordWrap/>
            <w:overflowPunct/>
            <w:topLinePunct w:val="0"/>
            <w:autoSpaceDE/>
            <w:autoSpaceDN/>
            <w:bidi w:val="0"/>
            <w:adjustRightInd/>
            <w:snapToGrid/>
            <w:spacing w:before="0" w:beforeAutospacing="0" w:after="0" w:afterAutospacing="0" w:line="520" w:lineRule="exact"/>
            <w:ind w:left="0" w:right="0" w:firstLine="0"/>
            <w:textAlignment w:val="auto"/>
          </w:pPr>
        </w:pPrChange>
      </w:pPr>
      <w:del w:id="37" w:author="市住房和城乡建设局发文员" w:date="2024-09-26T16:00:40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38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　　</w:delText>
        </w:r>
      </w:del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39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四、具备开具销售发票的能力，按照含税销售价格开具销售发票，发票涉及购买人信息、产品等各项信息如实、准确、规范填写。要留存活动中所有销售产品的发票、消费小票等票据备查。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41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40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42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五、具备活动宣传和处理消费者咨询、投诉的能力，要多渠道、准确地向消费者介绍政策使用情况，不得误导、欺骗消费者，不得乘机哄抬价格、变相涨价，不得存在强制捆绑、搭售等行为，不得虚假交易、骗补套补。如有违反上述承诺的情况，经有关单位查实，自愿接受取消参与活动资格的处理。按要求布放活动宣传物料，提供不少于1种宣传物料支持，如海报、收银台台卡等。配套开展让利促销活动，扩大活动效果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44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pPrChange w:id="43" w:author="市住房和城乡建设局发文员" w:date="2024-09-26T16:00:51Z">
          <w:pPr>
            <w:pStyle w:val="2"/>
            <w:keepNext w:val="0"/>
            <w:keepLines w:val="0"/>
            <w:pageBreakBefore w:val="0"/>
            <w:kinsoku/>
            <w:overflowPunct/>
            <w:topLinePunct w:val="0"/>
            <w:autoSpaceDE/>
            <w:autoSpaceDN/>
            <w:bidi w:val="0"/>
            <w:spacing w:line="520" w:lineRule="exact"/>
            <w:ind w:firstLine="640" w:firstLineChars="200"/>
          </w:pPr>
        </w:pPrChange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45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六、</w:t>
      </w:r>
      <w:ins w:id="46" w:author="admin" w:date="2025-01-26T17:12:2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</w:rPr>
          <w:t>参与</w:t>
        </w:r>
      </w:ins>
      <w:del w:id="47" w:author="admin" w:date="2025-01-26T17:12:27Z">
        <w:r>
          <w:rPr>
            <w:rFonts w:hint="eastAsia" w:ascii="仿宋_GB2312" w:hAnsi="仿宋_GB2312" w:eastAsia="仿宋_GB2312" w:cs="仿宋_GB2312"/>
            <w:kern w:val="2"/>
            <w:sz w:val="32"/>
            <w:szCs w:val="32"/>
            <w:highlight w:val="none"/>
            <w:lang w:val="en-US" w:eastAsia="zh-CN" w:bidi="ar-SA"/>
            <w:rPrChange w:id="48" w:author="admin" w:date="2025-01-26T10:33:24Z"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 w:bidi="ar-SA"/>
              </w:rPr>
            </w:rPrChange>
          </w:rPr>
          <w:delText>加力支持</w:delText>
        </w:r>
      </w:del>
      <w:bookmarkStart w:id="0" w:name="_GoBack"/>
      <w:bookmarkEnd w:id="0"/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  <w:rPrChange w:id="50" w:author="admin" w:date="2025-01-26T10:33:24Z">
            <w:rPr>
              <w:rFonts w:hint="eastAsia" w:ascii="仿宋_GB2312" w:hAnsi="仿宋_GB2312" w:eastAsia="仿宋_GB2312" w:cs="仿宋_GB2312"/>
              <w:kern w:val="2"/>
              <w:sz w:val="32"/>
              <w:szCs w:val="32"/>
              <w:lang w:val="en-US" w:eastAsia="zh-CN" w:bidi="ar-SA"/>
            </w:rPr>
          </w:rPrChange>
        </w:rPr>
        <w:t>家装厨卫“焕新”活动时，同步开展优惠或促销活动，并同步提交优惠或促销活动方案。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after="0"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5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51" w:author="市住房和城乡建设局发文员" w:date="2024-09-26T16:00:51Z">
          <w:pPr>
            <w:pStyle w:val="2"/>
            <w:keepNext w:val="0"/>
            <w:keepLines w:val="0"/>
            <w:pageBreakBefore w:val="0"/>
            <w:kinsoku/>
            <w:overflowPunct/>
            <w:topLinePunct w:val="0"/>
            <w:autoSpaceDE/>
            <w:autoSpaceDN/>
            <w:bidi w:val="0"/>
            <w:spacing w:line="520" w:lineRule="exact"/>
            <w:ind w:firstLine="640" w:firstLineChars="200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53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七、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5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规范使用补贴资金，保留相应的核销凭证资料，形成台账，将相应台账资料提交给活动主办或承办方，并积极配合国家、省、市等有关部门提供相关活动审计材料。确保购买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55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产品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56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的发票金额与该笔订单交易的金额一致。做好清算工作，按规定退回不符合条件的补贴资金。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58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pPrChange w:id="57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5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八、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6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真实、准确提供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61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商品编码</w:t>
      </w:r>
      <w:ins w:id="62" w:author="admin" w:date="2025-01-26T10:32:55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  <w:rPrChange w:id="63" w:author="admin" w:date="2025-01-26T10:33:24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t>等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6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信息</w:t>
      </w:r>
      <w:del w:id="65" w:author="admin" w:date="2025-01-26T10:32:50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rPrChange w:id="66" w:author="admin" w:date="2025-01-26T10:33:24Z">
              <w:rPr>
                <w:rFonts w:hint="eastAsia" w:ascii="仿宋_GB2312" w:hAnsi="仿宋_GB2312" w:eastAsia="仿宋_GB2312" w:cs="仿宋_GB2312"/>
                <w:sz w:val="32"/>
                <w:szCs w:val="32"/>
              </w:rPr>
            </w:rPrChange>
          </w:rPr>
          <w:delText>，包括商品名称、条形码、商品类别、经营品牌、能效（水效）说明等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6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68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由于我单位提供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6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信息不符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7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71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错误、失真等造成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7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73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有关责任和资金损失由我单位自行承担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7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  <w:rPrChange w:id="76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Hans"/>
            </w:rPr>
          </w:rPrChange>
        </w:rPr>
        <w:pPrChange w:id="75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7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九、办理补贴手续时，认真核对和提交消费者有关信息，按规定垫付补贴资金，维护消费者合法权益。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78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在消费者核销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7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资格券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8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购买商品时，仅用于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81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政府补贴商品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8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，不用于其他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83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类商品优惠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Hans"/>
          <w:rPrChange w:id="8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Hans"/>
            </w:rPr>
          </w:rPrChange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86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5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8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十、诚信经营，保证商品质量和服务质量，杜绝假冒伪劣、以次充好、以旧充新的产品进入市场流通。主动制止任何方式套取财政资金的违反活动规则、恶意骗取优惠的行为。不得用家电以旧换新的数据重复申请家装厨卫“焕新”的补贴资金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8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pPrChange w:id="88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9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十一、如本单位目前未纳入统计联网直报平台，承诺在202</w:t>
      </w:r>
      <w:del w:id="91" w:author="admin" w:date="2025-01-26T09:28:46Z">
        <w:r>
          <w:rPr>
            <w:rFonts w:hint="default" w:ascii="仿宋_GB2312" w:hAnsi="仿宋_GB2312" w:eastAsia="仿宋_GB2312" w:cs="仿宋_GB2312"/>
            <w:sz w:val="32"/>
            <w:szCs w:val="32"/>
            <w:highlight w:val="none"/>
            <w:lang w:val="en-US" w:eastAsia="zh-CN"/>
            <w:rPrChange w:id="92" w:author="admin" w:date="2025-01-26T10:33:24Z"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delText>4</w:delText>
        </w:r>
      </w:del>
      <w:ins w:id="93" w:author="admin" w:date="2025-01-26T09:28:46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  <w:rPrChange w:id="94" w:author="admin" w:date="2025-01-26T10:33:24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t>5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  <w:rPrChange w:id="95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val="en-US" w:eastAsia="zh-CN"/>
            </w:rPr>
          </w:rPrChange>
        </w:rPr>
        <w:t>年达到纳入统计联网直报平台要求后，申请纳入统计联网直报平台。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9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pPrChange w:id="96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98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9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二、主办方有权通过后台技术手段监测营销活动实施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10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情况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01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，如发现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10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03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参与活动骗取、套利等行为，主办方有权随时终止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10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05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参与活动资格并追回骗取的优惠资金。具体判定依据和结果以主办方认定为准。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afterLines="0" w:line="52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0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pPrChange w:id="106" w:author="市住房和城乡建设局发文员" w:date="2024-09-26T16:00:51Z">
          <w:pPr>
            <w:keepNext w:val="0"/>
            <w:keepLines w:val="0"/>
            <w:pageBreakBefore w:val="0"/>
            <w:widowControl w:val="0"/>
            <w:kinsoku/>
            <w:overflowPunct/>
            <w:topLinePunct w:val="0"/>
            <w:autoSpaceDE/>
            <w:autoSpaceDN/>
            <w:bidi w:val="0"/>
            <w:adjustRightInd w:val="0"/>
            <w:snapToGrid w:val="0"/>
            <w:spacing w:line="520" w:lineRule="exact"/>
            <w:ind w:firstLine="640" w:firstLineChars="200"/>
            <w:textAlignment w:val="auto"/>
            <w:outlineLvl w:val="1"/>
          </w:pPr>
        </w:pPrChange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  <w:rPrChange w:id="108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  <w:lang w:eastAsia="zh-CN"/>
            </w:rPr>
          </w:rPrChange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09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三、因本单位提供的服务及产品问题引发的用户投诉、处理和争议等，应由本单位自行负责解决，主办方不承担任何责任。</w:t>
      </w: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0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</w:p>
    <w:p>
      <w:pPr>
        <w:pStyle w:val="4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1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3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负责人（签字）：           单位名称（盖章）：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901"/>
        </w:tabs>
        <w:kinsoku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4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5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jc w:val="right"/>
        <w:textAlignment w:val="auto"/>
        <w:outlineLvl w:val="1"/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6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17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>202</w:t>
      </w:r>
      <w:del w:id="118" w:author="admin" w:date="2025-01-26T09:28:05Z">
        <w:r>
          <w:rPr>
            <w:rFonts w:hint="default" w:ascii="仿宋_GB2312" w:hAnsi="仿宋_GB2312" w:eastAsia="仿宋_GB2312" w:cs="仿宋_GB2312"/>
            <w:sz w:val="32"/>
            <w:szCs w:val="32"/>
            <w:highlight w:val="none"/>
            <w:lang w:val="en-US"/>
            <w:rPrChange w:id="119" w:author="admin" w:date="2025-01-26T10:33:24Z"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</w:rPrChange>
          </w:rPr>
          <w:delText>4</w:delText>
        </w:r>
      </w:del>
      <w:ins w:id="120" w:author="admin" w:date="2025-01-26T09:28:05Z">
        <w:r>
          <w:rPr>
            <w:rFonts w:hint="eastAsia" w:ascii="仿宋_GB2312" w:hAnsi="仿宋_GB2312" w:eastAsia="仿宋_GB2312" w:cs="仿宋_GB2312"/>
            <w:sz w:val="32"/>
            <w:szCs w:val="32"/>
            <w:highlight w:val="none"/>
            <w:lang w:val="en-US" w:eastAsia="zh-CN"/>
            <w:rPrChange w:id="121" w:author="admin" w:date="2025-01-26T10:33:24Z"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rPrChange>
          </w:rPr>
          <w:t>5</w:t>
        </w:r>
      </w:ins>
      <w:r>
        <w:rPr>
          <w:rFonts w:hint="eastAsia" w:ascii="仿宋_GB2312" w:hAnsi="仿宋_GB2312" w:eastAsia="仿宋_GB2312" w:cs="仿宋_GB2312"/>
          <w:sz w:val="32"/>
          <w:szCs w:val="32"/>
          <w:highlight w:val="none"/>
          <w:rPrChange w:id="122" w:author="admin" w:date="2025-01-26T10:33:24Z">
            <w:rPr>
              <w:rFonts w:hint="eastAsia" w:ascii="仿宋_GB2312" w:hAnsi="仿宋_GB2312" w:eastAsia="仿宋_GB2312" w:cs="仿宋_GB2312"/>
              <w:sz w:val="32"/>
              <w:szCs w:val="32"/>
            </w:rPr>
          </w:rPrChange>
        </w:rPr>
        <w:t xml:space="preserve">年  月  日  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520" w:lineRule="exact"/>
        <w:rPr>
          <w:highlight w:val="none"/>
          <w:rPrChange w:id="123" w:author="admin" w:date="2025-01-26T10:33:24Z">
            <w:rPr/>
          </w:rPrChange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  <w15:person w15:author="市住房和城乡建设局发文员">
    <w15:presenceInfo w15:providerId="None" w15:userId="市住房和城乡建设局发文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</w:docVars>
  <w:rsids>
    <w:rsidRoot w:val="35DC4D06"/>
    <w:rsid w:val="17FCB601"/>
    <w:rsid w:val="2FDE626F"/>
    <w:rsid w:val="35DC4D06"/>
    <w:rsid w:val="36D72441"/>
    <w:rsid w:val="4FF6AB76"/>
    <w:rsid w:val="61374C01"/>
    <w:rsid w:val="67ED41F3"/>
    <w:rsid w:val="6CFF48AF"/>
    <w:rsid w:val="6FDBD1F0"/>
    <w:rsid w:val="74BF7500"/>
    <w:rsid w:val="79FF6EB1"/>
    <w:rsid w:val="7F75E9B2"/>
    <w:rsid w:val="94FDF529"/>
    <w:rsid w:val="9FFD4E87"/>
    <w:rsid w:val="AFDB0AE6"/>
    <w:rsid w:val="BBFC22B1"/>
    <w:rsid w:val="CBFF7FED"/>
    <w:rsid w:val="CDBE49F1"/>
    <w:rsid w:val="DA370A56"/>
    <w:rsid w:val="DFFC751F"/>
    <w:rsid w:val="EBEE6145"/>
    <w:rsid w:val="EFE55024"/>
    <w:rsid w:val="F7D5F52C"/>
    <w:rsid w:val="FFCB79A7"/>
    <w:rsid w:val="FFEE7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next w:val="1"/>
    <w:qFormat/>
    <w:uiPriority w:val="0"/>
    <w:pPr>
      <w:spacing w:after="120" w:afterLines="0"/>
      <w:textAlignment w:val="baseline"/>
    </w:pPr>
    <w:rPr>
      <w:rFonts w:ascii="Calibri" w:hAnsi="Calibri"/>
      <w:szCs w:val="22"/>
    </w:rPr>
  </w:style>
  <w:style w:type="paragraph" w:styleId="4">
    <w:name w:val="Normal Indent"/>
    <w:basedOn w:val="1"/>
    <w:qFormat/>
    <w:uiPriority w:val="0"/>
    <w:pPr>
      <w:ind w:firstLine="420"/>
    </w:pPr>
    <w:rPr>
      <w:rFonts w:ascii="Calibri" w:hAnsi="Calibri" w:eastAsia="宋体" w:cs="Times New Roman"/>
      <w:szCs w:val="24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Office_11.8.2.11961_F1E327BC-269C-435d-A152-05C5408002CA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2024-09-14T16:09:00Z</dcterms:created>
  <dc:creator>张皓宇</dc:creator>
  <cp:lastModifiedBy>admin</cp:lastModifiedBy>
  <cp:lastPrinted>2024-09-28T00:01:00Z</cp:lastPrinted>
  <dcterms:modified xsi:type="dcterms:W3CDTF">2025-01-26T17:12:28Z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2052-11.8.2.11961</vt:lpwstr>
  </property>
  <property fmtid="{D5CDD505-2E9C-101B-9397-08002B2CF9AE}" pid="3" name="ICV">
    <vt:lpwstr>A556C15F7DBEDC807015F566359156CB</vt:lpwstr>
  </property>
</Properties>
</file>