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del w:id="0" w:author="范国良" w:date="2018-03-20T16:24:16Z">
        <w:r>
          <w:rPr>
            <w:rFonts w:hint="eastAsia" w:ascii="黑体" w:hAnsi="黑体" w:eastAsia="黑体" w:cs="黑体"/>
            <w:sz w:val="32"/>
            <w:szCs w:val="32"/>
            <w:lang w:val="en-US" w:eastAsia="zh-CN"/>
          </w:rPr>
          <w:delText>3</w:delText>
        </w:r>
      </w:del>
      <w:ins w:id="1" w:author="范国良" w:date="2018-03-20T16:24:16Z">
        <w:r>
          <w:rPr>
            <w:rFonts w:hint="eastAsia" w:ascii="黑体" w:hAnsi="黑体" w:eastAsia="黑体" w:cs="黑体"/>
            <w:sz w:val="32"/>
            <w:szCs w:val="32"/>
            <w:lang w:val="en-US" w:eastAsia="zh-CN"/>
          </w:rPr>
          <w:t>5</w:t>
        </w:r>
      </w:ins>
      <w:bookmarkStart w:id="0" w:name="_GoBack"/>
      <w:bookmarkEnd w:id="0"/>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证</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明</w:t>
      </w:r>
    </w:p>
    <w:p>
      <w:pPr>
        <w:rPr>
          <w:rFonts w:hint="eastAsia"/>
          <w:lang w:eastAsia="zh-CN"/>
        </w:rPr>
      </w:pP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工业和信息化部产业政策司、中国工业经济联合会：</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根据制造业单项冠军遴选条件要求，现就XXX公司XXX产品市场占有率相关情况提供证明如下：</w:t>
      </w:r>
    </w:p>
    <w:tbl>
      <w:tblPr>
        <w:tblStyle w:val="6"/>
        <w:tblW w:w="874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0"/>
        <w:gridCol w:w="945"/>
        <w:gridCol w:w="1080"/>
        <w:gridCol w:w="1455"/>
        <w:gridCol w:w="60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lang w:eastAsia="zh-CN"/>
              </w:rPr>
            </w:pPr>
            <w:r>
              <w:rPr>
                <w:rFonts w:hint="eastAsia" w:ascii="黑体" w:hAnsi="黑体" w:eastAsia="黑体" w:cs="黑体"/>
                <w:b w:val="0"/>
                <w:bCs w:val="0"/>
                <w:sz w:val="24"/>
                <w:szCs w:val="24"/>
                <w:lang w:eastAsia="zh-CN"/>
              </w:rPr>
              <w:t>产品准确名称</w:t>
            </w:r>
            <w:r>
              <w:rPr>
                <w:rFonts w:hint="eastAsia" w:ascii="宋体" w:hAnsi="宋体" w:eastAsia="黑体"/>
                <w:sz w:val="21"/>
                <w:szCs w:val="21"/>
                <w:vertAlign w:val="superscript"/>
                <w:lang w:val="en-US" w:eastAsia="zh-CN"/>
              </w:rPr>
              <w:t>1</w:t>
            </w:r>
          </w:p>
        </w:tc>
        <w:tc>
          <w:tcPr>
            <w:tcW w:w="5985" w:type="dxa"/>
            <w:gridSpan w:val="5"/>
            <w:vAlign w:val="center"/>
          </w:tcPr>
          <w:p>
            <w:pPr>
              <w:spacing w:before="0" w:beforeLines="0" w:after="0" w:afterLine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restart"/>
            <w:vAlign w:val="center"/>
          </w:tcPr>
          <w:p>
            <w:pPr>
              <w:spacing w:before="0" w:beforeLines="0" w:after="0" w:afterLines="0"/>
              <w:jc w:val="center"/>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产品类别</w:t>
            </w:r>
          </w:p>
          <w:p>
            <w:pPr>
              <w:spacing w:before="0" w:beforeLines="0" w:after="0" w:afterLines="0"/>
              <w:jc w:val="center"/>
              <w:rPr>
                <w:rFonts w:hint="eastAsia" w:ascii="宋体" w:hAnsi="宋体" w:eastAsia="宋体" w:cs="宋体"/>
                <w:sz w:val="21"/>
                <w:szCs w:val="21"/>
                <w:u w:val="none" w:color="auto"/>
                <w:lang w:val="en-US" w:eastAsia="zh-CN"/>
              </w:rPr>
            </w:pPr>
            <w:r>
              <w:rPr>
                <w:rFonts w:hint="eastAsia" w:ascii="宋体" w:hAnsi="宋体" w:eastAsia="宋体" w:cs="宋体"/>
                <w:sz w:val="21"/>
                <w:szCs w:val="21"/>
                <w:u w:val="none" w:color="auto"/>
                <w:lang w:val="en-US" w:eastAsia="zh-CN"/>
              </w:rPr>
              <w:t>（</w:t>
            </w:r>
            <w:r>
              <w:rPr>
                <w:rFonts w:hint="eastAsia" w:ascii="宋体" w:hAnsi="宋体" w:cs="宋体"/>
                <w:sz w:val="21"/>
                <w:szCs w:val="21"/>
                <w:u w:val="none" w:color="auto"/>
                <w:lang w:val="en-US" w:eastAsia="zh-CN"/>
              </w:rPr>
              <w:t>根据</w:t>
            </w:r>
            <w:r>
              <w:rPr>
                <w:rFonts w:hint="eastAsia" w:ascii="宋体" w:hAnsi="宋体" w:eastAsia="宋体" w:cs="宋体"/>
                <w:sz w:val="21"/>
                <w:szCs w:val="21"/>
                <w:u w:val="none" w:color="auto"/>
                <w:lang w:val="en-US" w:eastAsia="zh-CN"/>
              </w:rPr>
              <w:t>产品准确名称</w:t>
            </w:r>
            <w:r>
              <w:rPr>
                <w:rFonts w:hint="eastAsia" w:ascii="宋体" w:hAnsi="宋体" w:cs="宋体"/>
                <w:sz w:val="21"/>
                <w:szCs w:val="21"/>
                <w:u w:val="none" w:color="auto"/>
                <w:lang w:val="en-US" w:eastAsia="zh-CN"/>
              </w:rPr>
              <w:t>与</w:t>
            </w:r>
          </w:p>
          <w:p>
            <w:pPr>
              <w:spacing w:before="0" w:beforeLines="0" w:after="0" w:afterLines="0"/>
              <w:jc w:val="center"/>
              <w:rPr>
                <w:rFonts w:hint="eastAsia" w:ascii="宋体" w:hAnsi="宋体" w:cs="宋体"/>
                <w:sz w:val="21"/>
                <w:szCs w:val="21"/>
                <w:u w:val="none" w:color="auto"/>
                <w:lang w:val="en-US" w:eastAsia="zh-CN"/>
              </w:rPr>
            </w:pPr>
            <w:r>
              <w:rPr>
                <w:rFonts w:hint="eastAsia" w:ascii="宋体" w:hAnsi="宋体" w:eastAsia="宋体" w:cs="宋体"/>
                <w:sz w:val="21"/>
                <w:szCs w:val="21"/>
                <w:u w:val="none" w:color="auto"/>
                <w:lang w:val="en-US" w:eastAsia="zh-CN"/>
              </w:rPr>
              <w:t>《统计用产品分类目录</w:t>
            </w:r>
            <w:r>
              <w:rPr>
                <w:rFonts w:hint="eastAsia" w:ascii="宋体" w:hAnsi="宋体" w:cs="宋体"/>
                <w:sz w:val="21"/>
                <w:szCs w:val="21"/>
                <w:u w:val="none" w:color="auto"/>
                <w:lang w:val="en-US" w:eastAsia="zh-CN"/>
              </w:rPr>
              <w:t>》</w:t>
            </w:r>
          </w:p>
          <w:p>
            <w:pPr>
              <w:spacing w:before="0" w:beforeLines="0" w:after="0" w:afterLines="0"/>
              <w:jc w:val="center"/>
              <w:rPr>
                <w:rFonts w:hint="eastAsia" w:ascii="黑体" w:hAnsi="黑体" w:eastAsia="黑体" w:cs="黑体"/>
                <w:b w:val="0"/>
                <w:bCs w:val="0"/>
                <w:sz w:val="24"/>
                <w:szCs w:val="24"/>
                <w:lang w:eastAsia="zh-CN"/>
              </w:rPr>
            </w:pPr>
            <w:r>
              <w:rPr>
                <w:rFonts w:hint="eastAsia" w:ascii="宋体" w:hAnsi="宋体" w:cs="宋体"/>
                <w:sz w:val="21"/>
                <w:szCs w:val="21"/>
                <w:u w:val="none" w:color="auto"/>
                <w:lang w:val="en-US" w:eastAsia="zh-CN"/>
              </w:rPr>
              <w:t>类别是否</w:t>
            </w:r>
            <w:r>
              <w:rPr>
                <w:rFonts w:hint="eastAsia" w:ascii="宋体" w:hAnsi="宋体" w:eastAsia="宋体" w:cs="宋体"/>
                <w:sz w:val="21"/>
                <w:szCs w:val="21"/>
                <w:u w:val="none" w:color="auto"/>
                <w:lang w:val="en-US" w:eastAsia="zh-CN"/>
              </w:rPr>
              <w:t>对应</w:t>
            </w:r>
            <w:r>
              <w:rPr>
                <w:rFonts w:hint="eastAsia" w:ascii="宋体" w:hAnsi="宋体" w:cs="宋体"/>
                <w:sz w:val="21"/>
                <w:szCs w:val="21"/>
                <w:u w:val="none" w:color="auto"/>
                <w:lang w:val="en-US" w:eastAsia="zh-CN"/>
              </w:rPr>
              <w:t>选择填写</w:t>
            </w:r>
            <w:r>
              <w:rPr>
                <w:rFonts w:hint="eastAsia" w:ascii="黑体" w:hAnsi="黑体" w:eastAsia="黑体" w:cs="黑体"/>
                <w:b w:val="0"/>
                <w:bCs w:val="0"/>
                <w:sz w:val="24"/>
                <w:szCs w:val="24"/>
                <w:lang w:eastAsia="zh-CN"/>
              </w:rPr>
              <w:t>）</w:t>
            </w:r>
          </w:p>
        </w:tc>
        <w:tc>
          <w:tcPr>
            <w:tcW w:w="945" w:type="dxa"/>
            <w:vAlign w:val="center"/>
          </w:tcPr>
          <w:p>
            <w:pPr>
              <w:spacing w:before="0" w:beforeLines="0" w:after="0" w:afterLines="0"/>
              <w:jc w:val="center"/>
              <w:rPr>
                <w:rFonts w:hint="eastAsia" w:ascii="宋体" w:hAnsi="宋体" w:eastAsia="宋体"/>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是</w:t>
            </w:r>
          </w:p>
        </w:tc>
        <w:tc>
          <w:tcPr>
            <w:tcW w:w="2535" w:type="dxa"/>
            <w:gridSpan w:val="2"/>
            <w:vAlign w:val="center"/>
          </w:tcPr>
          <w:p>
            <w:pPr>
              <w:spacing w:before="0" w:beforeLines="0" w:after="0" w:afterLines="0"/>
              <w:jc w:val="center"/>
              <w:rPr>
                <w:rFonts w:hint="eastAsia" w:ascii="楷体_GB2312" w:hAnsi="楷体_GB2312" w:eastAsia="楷体_GB2312" w:cs="楷体_GB2312"/>
                <w:sz w:val="24"/>
                <w:szCs w:val="24"/>
                <w:u w:val="none" w:color="auto"/>
                <w:lang w:eastAsia="zh-CN"/>
              </w:rPr>
            </w:pPr>
            <w:r>
              <w:rPr>
                <w:rFonts w:hint="eastAsia" w:ascii="宋体" w:hAnsi="宋体" w:cs="宋体"/>
                <w:sz w:val="21"/>
                <w:szCs w:val="21"/>
                <w:u w:val="none" w:color="auto"/>
                <w:lang w:val="en-US" w:eastAsia="zh-CN"/>
              </w:rPr>
              <w:t>对应的</w:t>
            </w:r>
            <w:r>
              <w:rPr>
                <w:rFonts w:hint="eastAsia" w:ascii="宋体" w:hAnsi="宋体" w:eastAsia="宋体" w:cs="宋体"/>
                <w:sz w:val="21"/>
                <w:szCs w:val="21"/>
                <w:u w:val="none" w:color="auto"/>
                <w:lang w:val="en-US" w:eastAsia="zh-CN"/>
              </w:rPr>
              <w:t>8位或10位代码</w:t>
            </w:r>
            <w:r>
              <w:rPr>
                <w:rFonts w:hint="eastAsia" w:ascii="宋体" w:hAnsi="宋体" w:eastAsia="黑体"/>
                <w:sz w:val="21"/>
                <w:szCs w:val="21"/>
                <w:vertAlign w:val="superscript"/>
                <w:lang w:val="en-US" w:eastAsia="zh-CN"/>
              </w:rPr>
              <w:t>2</w:t>
            </w:r>
          </w:p>
        </w:tc>
        <w:tc>
          <w:tcPr>
            <w:tcW w:w="2505" w:type="dxa"/>
            <w:gridSpan w:val="2"/>
            <w:vAlign w:val="center"/>
          </w:tcPr>
          <w:p>
            <w:pPr>
              <w:spacing w:before="0" w:beforeLines="0" w:after="0" w:afterLines="0"/>
              <w:jc w:val="both"/>
              <w:rPr>
                <w:rFonts w:hint="eastAsia" w:ascii="宋体" w:hAnsi="宋体" w:cs="宋体"/>
                <w:sz w:val="21"/>
                <w:szCs w:val="21"/>
                <w:u w:val="none" w:color="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restart"/>
            <w:vAlign w:val="center"/>
          </w:tcPr>
          <w:p>
            <w:pPr>
              <w:spacing w:before="0" w:beforeLines="0" w:after="0" w:afterLines="0"/>
              <w:jc w:val="center"/>
              <w:rPr>
                <w:rFonts w:hint="eastAsia" w:ascii="宋体" w:hAnsi="宋体"/>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lang w:eastAsia="zh-CN"/>
              </w:rPr>
              <w:t>否</w:t>
            </w:r>
          </w:p>
        </w:tc>
        <w:tc>
          <w:tcPr>
            <w:tcW w:w="2535" w:type="dxa"/>
            <w:gridSpan w:val="2"/>
            <w:vMerge w:val="restart"/>
            <w:vAlign w:val="center"/>
          </w:tcPr>
          <w:p>
            <w:pPr>
              <w:spacing w:before="0" w:beforeLines="0" w:after="0" w:afterLines="0"/>
              <w:jc w:val="center"/>
              <w:rPr>
                <w:rFonts w:hint="eastAsia" w:ascii="宋体" w:hAnsi="宋体" w:eastAsia="宋体" w:cs="宋体"/>
                <w:sz w:val="21"/>
                <w:szCs w:val="21"/>
                <w:u w:val="none" w:color="auto"/>
                <w:lang w:eastAsia="zh-CN"/>
              </w:rPr>
            </w:pPr>
            <w:r>
              <w:rPr>
                <w:rFonts w:hint="eastAsia" w:ascii="宋体" w:hAnsi="宋体" w:cs="宋体"/>
                <w:sz w:val="21"/>
                <w:szCs w:val="21"/>
                <w:u w:val="none" w:color="auto"/>
                <w:lang w:eastAsia="zh-CN"/>
              </w:rPr>
              <w:t>是否符合行业惯例分类</w:t>
            </w:r>
            <w:r>
              <w:rPr>
                <w:rFonts w:hint="eastAsia" w:ascii="宋体" w:hAnsi="宋体" w:eastAsia="宋体" w:cs="宋体"/>
                <w:sz w:val="21"/>
                <w:szCs w:val="21"/>
                <w:u w:val="none" w:color="auto"/>
                <w:vertAlign w:val="superscript"/>
                <w:lang w:val="en-US" w:eastAsia="zh-CN"/>
              </w:rPr>
              <w:t>3</w:t>
            </w:r>
          </w:p>
        </w:tc>
        <w:tc>
          <w:tcPr>
            <w:tcW w:w="2505" w:type="dxa"/>
            <w:gridSpan w:val="2"/>
            <w:vAlign w:val="center"/>
          </w:tcPr>
          <w:p>
            <w:pPr>
              <w:spacing w:before="0" w:beforeLines="0" w:after="0" w:afterLines="0"/>
              <w:jc w:val="both"/>
              <w:rPr>
                <w:rFonts w:hint="eastAsia" w:ascii="宋体" w:hAnsi="宋体" w:eastAsia="宋体" w:cs="宋体"/>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宋体" w:hAnsi="宋体"/>
              </w:rPr>
              <w:t xml:space="preserve"> </w:t>
            </w:r>
            <w:r>
              <w:rPr>
                <w:rFonts w:hint="eastAsia" w:ascii="宋体" w:hAnsi="宋体" w:cs="宋体"/>
                <w:sz w:val="21"/>
                <w:szCs w:val="21"/>
                <w:u w:val="none" w:color="auto"/>
                <w:lang w:eastAsia="zh-CN"/>
              </w:rPr>
              <w:t>符合行业惯例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trPr>
        <w:tc>
          <w:tcPr>
            <w:tcW w:w="2760" w:type="dxa"/>
            <w:vMerge w:val="continue"/>
            <w:vAlign w:val="center"/>
          </w:tcPr>
          <w:p>
            <w:pPr>
              <w:spacing w:before="0" w:beforeLines="0" w:after="0" w:afterLines="0"/>
              <w:jc w:val="center"/>
              <w:rPr>
                <w:rFonts w:hint="eastAsia" w:ascii="宋体" w:hAnsi="宋体"/>
                <w:sz w:val="21"/>
                <w:szCs w:val="21"/>
                <w:lang w:eastAsia="zh-CN"/>
              </w:rPr>
            </w:pPr>
          </w:p>
        </w:tc>
        <w:tc>
          <w:tcPr>
            <w:tcW w:w="945" w:type="dxa"/>
            <w:vMerge w:val="continue"/>
            <w:vAlign w:val="center"/>
          </w:tcPr>
          <w:p>
            <w:pPr>
              <w:spacing w:before="0" w:beforeLines="0" w:after="0" w:afterLines="0"/>
              <w:jc w:val="center"/>
              <w:rPr>
                <w:rFonts w:hint="eastAsia" w:ascii="楷体_GB2312" w:hAnsi="楷体_GB2312" w:eastAsia="楷体_GB2312" w:cs="楷体_GB2312"/>
                <w:sz w:val="24"/>
                <w:szCs w:val="24"/>
                <w:u w:val="none" w:color="auto"/>
              </w:rPr>
            </w:pPr>
          </w:p>
        </w:tc>
        <w:tc>
          <w:tcPr>
            <w:tcW w:w="2535" w:type="dxa"/>
            <w:gridSpan w:val="2"/>
            <w:vMerge w:val="continue"/>
            <w:vAlign w:val="center"/>
          </w:tcPr>
          <w:p>
            <w:pPr>
              <w:spacing w:before="0" w:beforeLines="0" w:after="0" w:afterLines="0"/>
              <w:jc w:val="center"/>
              <w:rPr>
                <w:rFonts w:hint="eastAsia" w:ascii="宋体" w:hAnsi="宋体" w:eastAsia="宋体" w:cs="宋体"/>
                <w:sz w:val="21"/>
                <w:szCs w:val="21"/>
                <w:u w:val="none" w:color="auto"/>
                <w:lang w:eastAsia="zh-CN"/>
              </w:rPr>
            </w:pPr>
          </w:p>
        </w:tc>
        <w:tc>
          <w:tcPr>
            <w:tcW w:w="2505" w:type="dxa"/>
            <w:gridSpan w:val="2"/>
            <w:vAlign w:val="center"/>
          </w:tcPr>
          <w:p>
            <w:pPr>
              <w:spacing w:before="0" w:beforeLines="0" w:after="0" w:afterLines="0"/>
              <w:jc w:val="both"/>
              <w:rPr>
                <w:rFonts w:hint="eastAsia" w:ascii="宋体" w:hAnsi="宋体" w:cs="宋体"/>
                <w:sz w:val="21"/>
                <w:szCs w:val="21"/>
                <w:u w:val="none" w:color="auto"/>
                <w:lang w:eastAsia="zh-CN"/>
              </w:rPr>
            </w:pPr>
            <w:r>
              <w:rPr>
                <w:rFonts w:hint="eastAsia" w:ascii="楷体_GB2312" w:hAnsi="楷体_GB2312" w:eastAsia="楷体_GB2312" w:cs="楷体_GB2312"/>
                <w:sz w:val="24"/>
                <w:szCs w:val="24"/>
                <w:u w:val="none" w:color="auto"/>
              </w:rPr>
              <w:t>□</w:t>
            </w:r>
            <w:r>
              <w:rPr>
                <w:rFonts w:hint="eastAsia" w:ascii="楷体_GB2312" w:hAnsi="楷体_GB2312" w:eastAsia="楷体_GB2312" w:cs="楷体_GB2312"/>
                <w:sz w:val="24"/>
                <w:szCs w:val="24"/>
                <w:u w:val="none" w:color="auto"/>
                <w:lang w:val="en-US" w:eastAsia="zh-CN"/>
              </w:rPr>
              <w:t xml:space="preserve"> </w:t>
            </w:r>
            <w:r>
              <w:rPr>
                <w:rFonts w:hint="eastAsia" w:ascii="宋体" w:hAnsi="宋体" w:cs="宋体"/>
                <w:sz w:val="21"/>
                <w:szCs w:val="21"/>
                <w:u w:val="none" w:color="auto"/>
                <w:lang w:eastAsia="zh-CN"/>
              </w:rPr>
              <w:t>产品过于细分，不符</w:t>
            </w:r>
          </w:p>
          <w:p>
            <w:pPr>
              <w:spacing w:before="0" w:beforeLines="0" w:after="0" w:afterLines="0"/>
              <w:jc w:val="both"/>
              <w:rPr>
                <w:rFonts w:hint="eastAsia" w:ascii="宋体" w:hAnsi="宋体" w:eastAsia="宋体" w:cs="宋体"/>
                <w:sz w:val="21"/>
                <w:szCs w:val="21"/>
                <w:u w:val="none" w:color="auto"/>
                <w:lang w:eastAsia="zh-CN"/>
              </w:rPr>
            </w:pPr>
            <w:r>
              <w:rPr>
                <w:rFonts w:hint="eastAsia" w:ascii="宋体" w:hAnsi="宋体" w:cs="宋体"/>
                <w:sz w:val="21"/>
                <w:szCs w:val="21"/>
                <w:u w:val="none" w:color="auto"/>
                <w:lang w:val="en-US" w:eastAsia="zh-CN"/>
              </w:rPr>
              <w:t xml:space="preserve">   </w:t>
            </w:r>
            <w:r>
              <w:rPr>
                <w:rFonts w:hint="eastAsia" w:ascii="宋体" w:hAnsi="宋体" w:cs="宋体"/>
                <w:sz w:val="21"/>
                <w:szCs w:val="21"/>
                <w:u w:val="none" w:color="auto"/>
                <w:lang w:eastAsia="zh-CN"/>
              </w:rPr>
              <w:t>合行业惯例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widowControl w:val="0"/>
              <w:wordWrap/>
              <w:adjustRightInd/>
              <w:snapToGrid/>
              <w:spacing w:line="260" w:lineRule="exact"/>
              <w:ind w:left="0" w:leftChars="0" w:right="0" w:firstLine="0" w:firstLineChars="0"/>
              <w:jc w:val="center"/>
              <w:textAlignment w:val="auto"/>
              <w:outlineLvl w:val="9"/>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市场占有率相关数据</w:t>
            </w:r>
            <w:r>
              <w:rPr>
                <w:rFonts w:hint="eastAsia" w:ascii="宋体" w:hAnsi="宋体" w:eastAsia="黑体"/>
                <w:sz w:val="21"/>
                <w:szCs w:val="21"/>
                <w:vertAlign w:val="superscript"/>
                <w:lang w:val="en-US" w:eastAsia="zh-CN"/>
              </w:rPr>
              <w:t>4</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sz w:val="21"/>
                <w:szCs w:val="21"/>
                <w:lang w:val="en-US" w:eastAsia="zh-CN"/>
              </w:rPr>
              <w:t>2015年</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2016年</w:t>
            </w:r>
          </w:p>
        </w:tc>
        <w:tc>
          <w:tcPr>
            <w:tcW w:w="1905" w:type="dxa"/>
            <w:vAlign w:val="center"/>
          </w:tcPr>
          <w:p>
            <w:pPr>
              <w:spacing w:before="0" w:beforeLines="0" w:after="0" w:afterLines="0"/>
              <w:jc w:val="center"/>
              <w:rPr>
                <w:rFonts w:hint="eastAsia" w:ascii="宋体" w:hAnsi="宋体"/>
              </w:rPr>
            </w:pPr>
            <w:r>
              <w:rPr>
                <w:rFonts w:hint="eastAsia" w:ascii="宋体" w:hAnsi="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sz w:val="21"/>
                <w:szCs w:val="21"/>
              </w:rPr>
            </w:pPr>
            <w:r>
              <w:rPr>
                <w:rFonts w:hint="eastAsia" w:ascii="宋体" w:hAnsi="宋体"/>
                <w:lang w:eastAsia="zh-CN"/>
              </w:rPr>
              <w:t>全球市场占有率和排名</w:t>
            </w:r>
          </w:p>
        </w:tc>
        <w:tc>
          <w:tcPr>
            <w:tcW w:w="2025" w:type="dxa"/>
            <w:gridSpan w:val="2"/>
            <w:vAlign w:val="center"/>
          </w:tcPr>
          <w:p>
            <w:pPr>
              <w:spacing w:before="0" w:beforeLines="0" w:after="0" w:afterLines="0"/>
              <w:jc w:val="center"/>
              <w:rPr>
                <w:rFonts w:hint="eastAsia" w:ascii="宋体" w:hAnsi="宋体"/>
                <w:sz w:val="21"/>
                <w:szCs w:val="21"/>
              </w:rPr>
            </w:pPr>
            <w:r>
              <w:rPr>
                <w:rFonts w:hint="eastAsia" w:ascii="宋体" w:hAnsi="宋体"/>
                <w:lang w:val="en-US" w:eastAsia="zh-CN"/>
              </w:rPr>
              <w:t>　 %,（　）</w:t>
            </w:r>
          </w:p>
        </w:tc>
        <w:tc>
          <w:tcPr>
            <w:tcW w:w="2055" w:type="dxa"/>
            <w:gridSpan w:val="2"/>
            <w:vAlign w:val="center"/>
          </w:tcPr>
          <w:p>
            <w:pPr>
              <w:spacing w:before="0" w:beforeLines="0" w:after="0" w:afterLines="0"/>
              <w:jc w:val="center"/>
              <w:rPr>
                <w:rFonts w:hint="eastAsia" w:ascii="宋体" w:hAnsi="宋体"/>
              </w:rPr>
            </w:pPr>
            <w:r>
              <w:rPr>
                <w:rFonts w:hint="eastAsia" w:ascii="宋体" w:hAnsi="宋体"/>
                <w:lang w:val="en-US" w:eastAsia="zh-CN"/>
              </w:rPr>
              <w:t xml:space="preserve"> 　%,（　）</w:t>
            </w:r>
          </w:p>
        </w:tc>
        <w:tc>
          <w:tcPr>
            <w:tcW w:w="1905" w:type="dxa"/>
            <w:vAlign w:val="center"/>
          </w:tcPr>
          <w:p>
            <w:pPr>
              <w:spacing w:before="0" w:beforeLines="0" w:after="0" w:afterLines="0"/>
              <w:jc w:val="center"/>
              <w:rPr>
                <w:rFonts w:hint="eastAsia" w:ascii="宋体" w:hAnsi="宋体"/>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760" w:type="dxa"/>
            <w:vAlign w:val="center"/>
          </w:tcPr>
          <w:p>
            <w:pPr>
              <w:spacing w:before="0" w:beforeLines="0" w:after="0" w:afterLines="0"/>
              <w:jc w:val="center"/>
              <w:rPr>
                <w:rFonts w:hint="eastAsia" w:ascii="宋体" w:hAnsi="宋体"/>
                <w:lang w:val="en-US" w:eastAsia="zh-CN"/>
              </w:rPr>
            </w:pPr>
            <w:r>
              <w:rPr>
                <w:rFonts w:hint="eastAsia" w:ascii="宋体" w:hAnsi="宋体"/>
                <w:lang w:eastAsia="zh-CN"/>
              </w:rPr>
              <w:t>国内市场占有率和排名</w:t>
            </w:r>
          </w:p>
        </w:tc>
        <w:tc>
          <w:tcPr>
            <w:tcW w:w="2025" w:type="dxa"/>
            <w:gridSpan w:val="2"/>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2055" w:type="dxa"/>
            <w:gridSpan w:val="2"/>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c>
          <w:tcPr>
            <w:tcW w:w="1905" w:type="dxa"/>
            <w:vAlign w:val="center"/>
          </w:tcPr>
          <w:p>
            <w:pPr>
              <w:spacing w:before="0" w:beforeLines="0" w:after="0" w:afterLines="0"/>
              <w:jc w:val="center"/>
              <w:rPr>
                <w:rFonts w:hint="eastAsia" w:ascii="宋体" w:hAnsi="宋体"/>
                <w:lang w:val="en-US" w:eastAsia="zh-CN"/>
              </w:rPr>
            </w:pPr>
            <w:r>
              <w:rPr>
                <w:rFonts w:hint="eastAsia" w:ascii="宋体" w:hAnsi="宋体"/>
                <w:lang w:val="en-US" w:eastAsia="zh-CN"/>
              </w:rPr>
              <w:t>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exact"/>
        </w:trPr>
        <w:tc>
          <w:tcPr>
            <w:tcW w:w="2760" w:type="dxa"/>
            <w:vAlign w:val="center"/>
          </w:tcPr>
          <w:p>
            <w:pPr>
              <w:spacing w:before="0" w:beforeLines="0" w:after="0" w:afterLines="0"/>
              <w:jc w:val="center"/>
              <w:rPr>
                <w:rFonts w:hint="eastAsia" w:ascii="宋体" w:hAnsi="宋体"/>
                <w:sz w:val="21"/>
                <w:szCs w:val="21"/>
                <w:lang w:val="en-US" w:eastAsia="zh-CN"/>
              </w:rPr>
            </w:pPr>
            <w:r>
              <w:rPr>
                <w:rFonts w:hint="eastAsia" w:ascii="黑体" w:hAnsi="黑体" w:eastAsia="黑体" w:cs="黑体"/>
                <w:b w:val="0"/>
                <w:bCs w:val="0"/>
                <w:sz w:val="24"/>
                <w:szCs w:val="24"/>
                <w:lang w:val="en-US" w:eastAsia="zh-CN"/>
              </w:rPr>
              <w:t>备  注</w:t>
            </w:r>
          </w:p>
        </w:tc>
        <w:tc>
          <w:tcPr>
            <w:tcW w:w="5985" w:type="dxa"/>
            <w:gridSpan w:val="5"/>
            <w:vAlign w:val="center"/>
          </w:tcPr>
          <w:p>
            <w:pPr>
              <w:spacing w:before="0" w:beforeLines="0" w:after="0" w:afterLines="0"/>
              <w:jc w:val="left"/>
              <w:rPr>
                <w:rFonts w:hint="eastAsia" w:ascii="宋体" w:hAnsi="宋体"/>
                <w:lang w:val="en-US" w:eastAsia="zh-CN"/>
              </w:rPr>
            </w:pPr>
            <w:r>
              <w:rPr>
                <w:rFonts w:hint="eastAsia" w:ascii="宋体" w:hAnsi="宋体"/>
                <w:lang w:val="en-US" w:eastAsia="zh-CN"/>
              </w:rPr>
              <w:t>请说明市场占有率是按产品销售收入金额计算或按产品销售数量计算。其他情况可作简要说明。</w:t>
            </w:r>
          </w:p>
        </w:tc>
      </w:tr>
    </w:tbl>
    <w:p>
      <w:pPr>
        <w:widowControl w:val="0"/>
        <w:wordWrap/>
        <w:adjustRightInd/>
        <w:snapToGrid/>
        <w:spacing w:line="240" w:lineRule="exact"/>
        <w:ind w:left="0" w:leftChars="0" w:right="0"/>
        <w:jc w:val="both"/>
        <w:textAlignment w:val="auto"/>
        <w:outlineLvl w:val="9"/>
        <w:rPr>
          <w:rFonts w:hint="eastAsia" w:ascii="宋体" w:hAnsi="宋体"/>
          <w:lang w:val="en-US" w:eastAsia="zh-CN"/>
        </w:rPr>
      </w:pPr>
    </w:p>
    <w:p>
      <w:pPr>
        <w:widowControl w:val="0"/>
        <w:wordWrap/>
        <w:adjustRightInd/>
        <w:snapToGrid/>
        <w:spacing w:line="240" w:lineRule="exact"/>
        <w:ind w:left="0" w:leftChars="0" w:right="0"/>
        <w:jc w:val="both"/>
        <w:textAlignment w:val="auto"/>
        <w:outlineLvl w:val="9"/>
        <w:rPr>
          <w:rFonts w:hint="eastAsia" w:ascii="宋体" w:hAnsi="宋体"/>
          <w:sz w:val="21"/>
          <w:szCs w:val="21"/>
          <w:lang w:val="en-US" w:eastAsia="zh-CN"/>
        </w:rPr>
      </w:pPr>
      <w:r>
        <w:rPr>
          <w:rFonts w:hint="eastAsia" w:ascii="宋体" w:hAnsi="宋体"/>
          <w:lang w:val="en-US" w:eastAsia="zh-CN"/>
        </w:rPr>
        <w:t>注：</w:t>
      </w:r>
      <w:r>
        <w:rPr>
          <w:rFonts w:hint="eastAsia" w:ascii="宋体" w:hAnsi="宋体"/>
          <w:sz w:val="21"/>
          <w:szCs w:val="21"/>
          <w:lang w:val="en-US" w:eastAsia="zh-CN"/>
        </w:rPr>
        <w:t>1.填写产品的准确规范名称。</w:t>
      </w:r>
    </w:p>
    <w:p>
      <w:pPr>
        <w:widowControl w:val="0"/>
        <w:numPr>
          <w:ilvl w:val="0"/>
          <w:numId w:val="1"/>
        </w:numPr>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可直接对应国家统计局</w:t>
      </w:r>
      <w:r>
        <w:rPr>
          <w:rFonts w:hint="eastAsia" w:ascii="宋体" w:hAnsi="宋体"/>
          <w:sz w:val="21"/>
          <w:szCs w:val="21"/>
          <w:lang w:eastAsia="zh-CN"/>
        </w:rPr>
        <w:t>《统计用产品分类目录》第四级或第五级产品类别的，填写相应的</w:t>
      </w:r>
    </w:p>
    <w:p>
      <w:pPr>
        <w:widowControl w:val="0"/>
        <w:numPr>
          <w:numId w:val="0"/>
        </w:numPr>
        <w:wordWrap/>
        <w:adjustRightInd/>
        <w:snapToGrid/>
        <w:spacing w:line="240" w:lineRule="exact"/>
        <w:ind w:left="420" w:leftChars="0" w:right="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 xml:space="preserve">  8位或10位代码。</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3.无法对应《</w:t>
      </w:r>
      <w:r>
        <w:rPr>
          <w:rFonts w:hint="eastAsia" w:ascii="宋体" w:hAnsi="宋体"/>
          <w:sz w:val="21"/>
          <w:szCs w:val="21"/>
          <w:lang w:eastAsia="zh-CN"/>
        </w:rPr>
        <w:t>统计用产品分类</w:t>
      </w:r>
      <w:r>
        <w:rPr>
          <w:rFonts w:hint="eastAsia" w:ascii="宋体" w:hAnsi="宋体"/>
          <w:sz w:val="21"/>
          <w:szCs w:val="21"/>
          <w:lang w:val="en-US" w:eastAsia="zh-CN"/>
        </w:rPr>
        <w:t>目录》类别的，请注明是否符合行业惯例分类。</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4.市场占有率各项相关数据按照“产品准确名称”表述的具体产品填写。排名为必填项。</w:t>
      </w:r>
    </w:p>
    <w:p>
      <w:pPr>
        <w:widowControl w:val="0"/>
        <w:wordWrap/>
        <w:adjustRightInd/>
        <w:snapToGrid/>
        <w:spacing w:line="240" w:lineRule="exact"/>
        <w:ind w:left="0" w:leftChars="0" w:right="0" w:firstLine="420"/>
        <w:jc w:val="both"/>
        <w:textAlignment w:val="auto"/>
        <w:outlineLvl w:val="9"/>
        <w:rPr>
          <w:rFonts w:hint="eastAsia" w:ascii="宋体" w:hAnsi="宋体"/>
          <w:sz w:val="21"/>
          <w:szCs w:val="21"/>
          <w:lang w:val="en-US" w:eastAsia="zh-CN"/>
        </w:rPr>
      </w:pPr>
      <w:r>
        <w:rPr>
          <w:rFonts w:hint="eastAsia" w:ascii="宋体" w:hAnsi="宋体"/>
          <w:sz w:val="21"/>
          <w:szCs w:val="21"/>
          <w:lang w:val="en-US" w:eastAsia="zh-CN"/>
        </w:rPr>
        <w:t>5.本证明</w:t>
      </w:r>
      <w:r>
        <w:rPr>
          <w:rFonts w:hint="eastAsia" w:ascii="宋体" w:hAnsi="宋体" w:eastAsia="宋体" w:cs="宋体"/>
          <w:sz w:val="21"/>
          <w:szCs w:val="21"/>
          <w:lang w:val="en-US" w:eastAsia="zh-CN"/>
        </w:rPr>
        <w:t>交企业一份，抄送中国工业经济联合会一份，有上级协会的抄送上级协会一份。</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XXXXXX（落款并盖章）</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2018年X月XX日</w:t>
      </w:r>
    </w:p>
    <w:p>
      <w:pPr>
        <w:widowControl w:val="0"/>
        <w:wordWrap/>
        <w:adjustRightInd/>
        <w:snapToGrid/>
        <w:spacing w:line="560" w:lineRule="exact"/>
        <w:ind w:left="0" w:leftChars="0" w:right="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抄送：XXXXXX</w:t>
      </w:r>
    </w:p>
    <w:sectPr>
      <w:pgSz w:w="11906" w:h="16838"/>
      <w:pgMar w:top="1701" w:right="1587" w:bottom="1134" w:left="1587" w:header="851" w:footer="992" w:gutter="0"/>
      <w:cols w:space="72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886917">
    <w:nsid w:val="5A97A245"/>
    <w:multiLevelType w:val="singleLevel"/>
    <w:tmpl w:val="5A97A245"/>
    <w:lvl w:ilvl="0" w:tentative="1">
      <w:start w:val="2"/>
      <w:numFmt w:val="decimal"/>
      <w:suff w:val="nothing"/>
      <w:lvlText w:val="%1."/>
      <w:lvlJc w:val="left"/>
    </w:lvl>
  </w:abstractNum>
  <w:num w:numId="1">
    <w:abstractNumId w:val="1519886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revisionView w:markup="0"/>
  <w:trackRevisions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71918A9"/>
    <w:rsid w:val="0069617B"/>
    <w:rsid w:val="0A1C6665"/>
    <w:rsid w:val="1B803448"/>
    <w:rsid w:val="1EF1392A"/>
    <w:rsid w:val="2041303F"/>
    <w:rsid w:val="29696EE5"/>
    <w:rsid w:val="2A0E2EB9"/>
    <w:rsid w:val="3420596C"/>
    <w:rsid w:val="37447030"/>
    <w:rsid w:val="3A05301D"/>
    <w:rsid w:val="3C441DE1"/>
    <w:rsid w:val="3EED7CEF"/>
    <w:rsid w:val="403F38CD"/>
    <w:rsid w:val="471918A9"/>
    <w:rsid w:val="4B327D3C"/>
    <w:rsid w:val="59585F1E"/>
    <w:rsid w:val="60D03E4C"/>
    <w:rsid w:val="61A7221C"/>
    <w:rsid w:val="64023021"/>
    <w:rsid w:val="66E85408"/>
    <w:rsid w:val="76B41EAC"/>
    <w:rsid w:val="7BED5A6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link w:val="4"/>
    <w:semiHidden/>
    <w:uiPriority w:val="0"/>
    <w:rPr>
      <w:rFonts w:ascii="Verdana" w:hAnsi="Verdana" w:eastAsia="宋体" w:cs="Verdana"/>
      <w:kern w:val="0"/>
      <w:sz w:val="20"/>
      <w:szCs w:val="20"/>
      <w:lang w:eastAsia="en-US"/>
    </w:rPr>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footnote text"/>
    <w:basedOn w:val="1"/>
    <w:qFormat/>
    <w:uiPriority w:val="0"/>
    <w:pPr>
      <w:snapToGrid w:val="0"/>
      <w:jc w:val="left"/>
    </w:pPr>
    <w:rPr>
      <w:sz w:val="18"/>
    </w:rPr>
  </w:style>
  <w:style w:type="paragraph" w:customStyle="1" w:styleId="4">
    <w:name w:val="Default Paragraph Font Para Char Char Char Char Char Char"/>
    <w:basedOn w:val="1"/>
    <w:link w:val="3"/>
    <w:qFormat/>
    <w:uiPriority w:val="0"/>
    <w:pPr>
      <w:widowControl/>
      <w:spacing w:after="160" w:afterLines="0" w:line="240" w:lineRule="exact"/>
      <w:jc w:val="left"/>
    </w:pPr>
    <w:rPr>
      <w:rFonts w:ascii="Verdana" w:hAnsi="Verdana" w:eastAsia="宋体" w:cs="Verdana"/>
      <w:kern w:val="0"/>
      <w:sz w:val="20"/>
      <w:szCs w:val="20"/>
      <w:lang w:eastAsia="en-US"/>
    </w:rPr>
  </w:style>
  <w:style w:type="character" w:styleId="5">
    <w:name w:val="footnote reference"/>
    <w:basedOn w:val="3"/>
    <w:qFormat/>
    <w:uiPriority w:val="0"/>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2018-02-27T07:18:00Z</dcterms:created>
  <dc:creator>tttt</dc:creator>
  <cp:lastModifiedBy>范国良</cp:lastModifiedBy>
  <cp:lastPrinted>2018-03-05T03:11:00Z</cp:lastPrinted>
  <dcterms:modified xsi:type="dcterms:W3CDTF">2018-03-20T08:24:18Z</dcterms:modified>
  <dc:title>市 场 占 有 率 证 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