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745" w:rsidRDefault="00C73745" w:rsidP="00F440D4">
      <w:pPr>
        <w:jc w:val="center"/>
        <w:rPr>
          <w:rFonts w:asciiTheme="minorEastAsia" w:hAnsiTheme="minorEastAsia"/>
          <w:b/>
          <w:sz w:val="44"/>
          <w:szCs w:val="44"/>
        </w:rPr>
      </w:pPr>
    </w:p>
    <w:p w:rsidR="00C73745" w:rsidRDefault="00C73745" w:rsidP="00F440D4">
      <w:pPr>
        <w:jc w:val="center"/>
        <w:rPr>
          <w:rFonts w:asciiTheme="minorEastAsia" w:hAnsiTheme="minorEastAsia"/>
          <w:b/>
          <w:sz w:val="44"/>
          <w:szCs w:val="44"/>
        </w:rPr>
      </w:pPr>
    </w:p>
    <w:p w:rsidR="00C73745" w:rsidRDefault="00C73745" w:rsidP="00F440D4">
      <w:pPr>
        <w:jc w:val="center"/>
        <w:rPr>
          <w:rFonts w:asciiTheme="minorEastAsia" w:hAnsiTheme="minorEastAsia"/>
          <w:b/>
          <w:sz w:val="44"/>
          <w:szCs w:val="44"/>
        </w:rPr>
      </w:pPr>
    </w:p>
    <w:p w:rsidR="00822D7D" w:rsidRDefault="00F440D4" w:rsidP="00F440D4">
      <w:pPr>
        <w:jc w:val="center"/>
        <w:rPr>
          <w:rFonts w:asciiTheme="minorEastAsia" w:hAnsiTheme="minorEastAsia"/>
          <w:b/>
          <w:sz w:val="52"/>
          <w:szCs w:val="44"/>
        </w:rPr>
      </w:pPr>
      <w:r w:rsidRPr="00C73745">
        <w:rPr>
          <w:rFonts w:asciiTheme="minorEastAsia" w:hAnsiTheme="minorEastAsia" w:hint="eastAsia"/>
          <w:b/>
          <w:sz w:val="52"/>
          <w:szCs w:val="44"/>
        </w:rPr>
        <w:t>江门市引进领军人才</w:t>
      </w:r>
    </w:p>
    <w:p w:rsidR="006A7A12" w:rsidRPr="00C73745" w:rsidRDefault="00F440D4" w:rsidP="00F440D4">
      <w:pPr>
        <w:jc w:val="center"/>
        <w:rPr>
          <w:rFonts w:asciiTheme="minorEastAsia" w:hAnsiTheme="minorEastAsia"/>
          <w:b/>
          <w:sz w:val="52"/>
          <w:szCs w:val="44"/>
        </w:rPr>
      </w:pPr>
      <w:r w:rsidRPr="00C73745">
        <w:rPr>
          <w:rFonts w:asciiTheme="minorEastAsia" w:hAnsiTheme="minorEastAsia" w:hint="eastAsia"/>
          <w:b/>
          <w:sz w:val="52"/>
          <w:szCs w:val="44"/>
        </w:rPr>
        <w:t>申报书</w:t>
      </w:r>
    </w:p>
    <w:p w:rsidR="00C73745" w:rsidRDefault="00C73745" w:rsidP="00F440D4">
      <w:pPr>
        <w:jc w:val="center"/>
        <w:rPr>
          <w:rFonts w:asciiTheme="minorEastAsia" w:hAnsiTheme="minorEastAsia"/>
          <w:b/>
          <w:sz w:val="32"/>
          <w:szCs w:val="32"/>
        </w:rPr>
      </w:pPr>
    </w:p>
    <w:p w:rsidR="00C73745" w:rsidRDefault="00C73745" w:rsidP="00F440D4">
      <w:pPr>
        <w:jc w:val="center"/>
        <w:rPr>
          <w:rFonts w:asciiTheme="minorEastAsia" w:hAnsiTheme="minorEastAsia"/>
          <w:b/>
          <w:sz w:val="32"/>
          <w:szCs w:val="32"/>
        </w:rPr>
      </w:pPr>
    </w:p>
    <w:p w:rsidR="00F440D4" w:rsidRPr="00C73745" w:rsidRDefault="00F440D4" w:rsidP="00822D7D">
      <w:pPr>
        <w:spacing w:line="640" w:lineRule="exact"/>
        <w:ind w:firstLineChars="100" w:firstLine="321"/>
        <w:jc w:val="left"/>
        <w:rPr>
          <w:rFonts w:ascii="仿宋_GB2312" w:eastAsia="仿宋_GB2312" w:hAnsiTheme="minorEastAsia"/>
          <w:b/>
          <w:sz w:val="32"/>
          <w:szCs w:val="32"/>
          <w:u w:val="single"/>
        </w:rPr>
      </w:pPr>
      <w:r w:rsidRPr="00C73745">
        <w:rPr>
          <w:rFonts w:ascii="仿宋_GB2312" w:eastAsia="仿宋_GB2312" w:hAnsiTheme="minorEastAsia" w:hint="eastAsia"/>
          <w:b/>
          <w:sz w:val="32"/>
          <w:szCs w:val="32"/>
        </w:rPr>
        <w:t>申报人</w:t>
      </w:r>
      <w:r w:rsidR="00C73745">
        <w:rPr>
          <w:rFonts w:ascii="仿宋_GB2312" w:eastAsia="仿宋_GB2312" w:hAnsiTheme="minorEastAsia" w:hint="eastAsia"/>
          <w:b/>
          <w:sz w:val="32"/>
          <w:szCs w:val="32"/>
        </w:rPr>
        <w:t>：</w:t>
      </w:r>
      <w:r w:rsidR="00C73745">
        <w:rPr>
          <w:rFonts w:ascii="仿宋_GB2312" w:eastAsia="仿宋_GB2312" w:hAnsiTheme="minorEastAsia" w:hint="eastAsia"/>
          <w:b/>
          <w:sz w:val="32"/>
          <w:szCs w:val="32"/>
          <w:u w:val="single"/>
        </w:rPr>
        <w:t xml:space="preserve">                                         </w:t>
      </w:r>
      <w:r w:rsidR="00A77382">
        <w:rPr>
          <w:rFonts w:ascii="仿宋_GB2312" w:eastAsia="仿宋_GB2312" w:hAnsiTheme="minorEastAsia" w:hint="eastAsia"/>
          <w:b/>
          <w:sz w:val="32"/>
          <w:szCs w:val="32"/>
          <w:u w:val="single"/>
        </w:rPr>
        <w:tab/>
      </w:r>
      <w:r w:rsidR="00C73745">
        <w:rPr>
          <w:rFonts w:ascii="仿宋_GB2312" w:eastAsia="仿宋_GB2312" w:hAnsiTheme="minorEastAsia" w:hint="eastAsia"/>
          <w:b/>
          <w:sz w:val="32"/>
          <w:szCs w:val="32"/>
          <w:u w:val="single"/>
        </w:rPr>
        <w:t xml:space="preserve">  </w:t>
      </w:r>
    </w:p>
    <w:p w:rsidR="00F440D4" w:rsidRPr="00C73745" w:rsidRDefault="00F440D4" w:rsidP="00822D7D">
      <w:pPr>
        <w:spacing w:line="640" w:lineRule="exact"/>
        <w:ind w:firstLineChars="100" w:firstLine="321"/>
        <w:jc w:val="left"/>
        <w:rPr>
          <w:rFonts w:ascii="仿宋_GB2312" w:eastAsia="仿宋_GB2312" w:hAnsiTheme="minorEastAsia"/>
          <w:b/>
          <w:sz w:val="32"/>
          <w:szCs w:val="32"/>
          <w:u w:val="single"/>
        </w:rPr>
      </w:pPr>
      <w:r w:rsidRPr="00C73745">
        <w:rPr>
          <w:rFonts w:ascii="仿宋_GB2312" w:eastAsia="仿宋_GB2312" w:hAnsiTheme="minorEastAsia" w:hint="eastAsia"/>
          <w:b/>
          <w:sz w:val="32"/>
          <w:szCs w:val="32"/>
        </w:rPr>
        <w:t>申报单位</w:t>
      </w:r>
      <w:r w:rsidR="00C73745">
        <w:rPr>
          <w:rFonts w:ascii="仿宋_GB2312" w:eastAsia="仿宋_GB2312" w:hAnsiTheme="minorEastAsia" w:hint="eastAsia"/>
          <w:b/>
          <w:sz w:val="32"/>
          <w:szCs w:val="32"/>
        </w:rPr>
        <w:t>：</w:t>
      </w:r>
      <w:r w:rsidR="00C73745">
        <w:rPr>
          <w:rFonts w:ascii="仿宋_GB2312" w:eastAsia="仿宋_GB2312" w:hAnsiTheme="minorEastAsia" w:hint="eastAsia"/>
          <w:b/>
          <w:sz w:val="32"/>
          <w:szCs w:val="32"/>
          <w:u w:val="single"/>
        </w:rPr>
        <w:t xml:space="preserve">                                       </w:t>
      </w:r>
      <w:r w:rsidR="00A77382">
        <w:rPr>
          <w:rFonts w:ascii="仿宋_GB2312" w:eastAsia="仿宋_GB2312" w:hAnsiTheme="minorEastAsia" w:hint="eastAsia"/>
          <w:b/>
          <w:sz w:val="32"/>
          <w:szCs w:val="32"/>
          <w:u w:val="single"/>
        </w:rPr>
        <w:tab/>
      </w:r>
      <w:r w:rsidR="00C73745">
        <w:rPr>
          <w:rFonts w:ascii="仿宋_GB2312" w:eastAsia="仿宋_GB2312" w:hAnsiTheme="minorEastAsia" w:hint="eastAsia"/>
          <w:b/>
          <w:sz w:val="32"/>
          <w:szCs w:val="32"/>
          <w:u w:val="single"/>
        </w:rPr>
        <w:t xml:space="preserve">  </w:t>
      </w:r>
    </w:p>
    <w:p w:rsidR="00F440D4" w:rsidRPr="00C73745" w:rsidRDefault="00F440D4" w:rsidP="00822D7D">
      <w:pPr>
        <w:spacing w:line="640" w:lineRule="exact"/>
        <w:ind w:firstLineChars="100" w:firstLine="321"/>
        <w:jc w:val="left"/>
        <w:rPr>
          <w:rFonts w:ascii="仿宋_GB2312" w:eastAsia="仿宋_GB2312" w:hAnsiTheme="minorEastAsia"/>
          <w:b/>
          <w:sz w:val="32"/>
          <w:szCs w:val="32"/>
          <w:u w:val="single"/>
        </w:rPr>
      </w:pPr>
      <w:r w:rsidRPr="00C73745">
        <w:rPr>
          <w:rFonts w:ascii="仿宋_GB2312" w:eastAsia="仿宋_GB2312" w:hAnsiTheme="minorEastAsia" w:hint="eastAsia"/>
          <w:b/>
          <w:sz w:val="32"/>
          <w:szCs w:val="32"/>
        </w:rPr>
        <w:t>江门市高层次人才级别</w:t>
      </w:r>
      <w:r w:rsidR="00C73745">
        <w:rPr>
          <w:rFonts w:ascii="仿宋_GB2312" w:eastAsia="仿宋_GB2312" w:hAnsiTheme="minorEastAsia" w:hint="eastAsia"/>
          <w:b/>
          <w:sz w:val="32"/>
          <w:szCs w:val="32"/>
        </w:rPr>
        <w:t>：</w:t>
      </w:r>
      <w:r w:rsidR="00C73745" w:rsidRPr="00C73745">
        <w:rPr>
          <w:rFonts w:ascii="仿宋_GB2312" w:eastAsia="仿宋_GB2312" w:hAnsiTheme="minorEastAsia" w:hint="eastAsia"/>
          <w:b/>
          <w:sz w:val="32"/>
          <w:szCs w:val="32"/>
          <w:u w:val="single"/>
        </w:rPr>
        <w:tab/>
      </w:r>
      <w:r w:rsidR="00C73745">
        <w:rPr>
          <w:rFonts w:ascii="仿宋_GB2312" w:eastAsia="仿宋_GB2312" w:hAnsiTheme="minorEastAsia" w:hint="eastAsia"/>
          <w:b/>
          <w:sz w:val="32"/>
          <w:szCs w:val="32"/>
          <w:u w:val="single"/>
        </w:rPr>
        <w:t xml:space="preserve"> </w:t>
      </w:r>
      <w:r w:rsidR="00A96844" w:rsidRPr="00C73745">
        <w:rPr>
          <w:rFonts w:ascii="仿宋_GB2312" w:eastAsia="仿宋_GB2312" w:hAnsiTheme="minorEastAsia" w:hint="eastAsia"/>
          <w:b/>
          <w:sz w:val="32"/>
          <w:szCs w:val="32"/>
          <w:u w:val="single"/>
        </w:rPr>
        <w:t>□</w:t>
      </w:r>
      <w:r w:rsidR="00A96844">
        <w:rPr>
          <w:rFonts w:ascii="仿宋_GB2312" w:eastAsia="仿宋_GB2312" w:hAnsiTheme="minorEastAsia" w:hint="eastAsia"/>
          <w:b/>
          <w:sz w:val="32"/>
          <w:szCs w:val="32"/>
          <w:u w:val="single"/>
        </w:rPr>
        <w:t>1</w:t>
      </w:r>
      <w:r w:rsidR="00A96844" w:rsidRPr="00C73745">
        <w:rPr>
          <w:rFonts w:ascii="仿宋_GB2312" w:eastAsia="仿宋_GB2312" w:hAnsiTheme="minorEastAsia" w:hint="eastAsia"/>
          <w:b/>
          <w:sz w:val="32"/>
          <w:szCs w:val="32"/>
          <w:u w:val="single"/>
        </w:rPr>
        <w:t>级</w:t>
      </w:r>
      <w:r w:rsidR="00A96844">
        <w:rPr>
          <w:rFonts w:ascii="仿宋_GB2312" w:eastAsia="仿宋_GB2312" w:hAnsiTheme="minorEastAsia" w:hint="eastAsia"/>
          <w:b/>
          <w:sz w:val="32"/>
          <w:szCs w:val="32"/>
          <w:u w:val="single"/>
        </w:rPr>
        <w:t xml:space="preserve">    </w:t>
      </w:r>
      <w:r w:rsidRPr="00C73745">
        <w:rPr>
          <w:rFonts w:ascii="仿宋_GB2312" w:eastAsia="仿宋_GB2312" w:hAnsiTheme="minorEastAsia" w:hint="eastAsia"/>
          <w:b/>
          <w:sz w:val="32"/>
          <w:szCs w:val="32"/>
          <w:u w:val="single"/>
        </w:rPr>
        <w:t xml:space="preserve">□2级  </w:t>
      </w:r>
      <w:r w:rsidR="00A96844">
        <w:rPr>
          <w:rFonts w:ascii="仿宋_GB2312" w:eastAsia="仿宋_GB2312" w:hAnsiTheme="minorEastAsia" w:hint="eastAsia"/>
          <w:b/>
          <w:sz w:val="32"/>
          <w:szCs w:val="32"/>
          <w:u w:val="single"/>
        </w:rPr>
        <w:t xml:space="preserve">  </w:t>
      </w:r>
      <w:r w:rsidRPr="00C73745">
        <w:rPr>
          <w:rFonts w:ascii="仿宋_GB2312" w:eastAsia="仿宋_GB2312" w:hAnsiTheme="minorEastAsia" w:hint="eastAsia"/>
          <w:b/>
          <w:sz w:val="32"/>
          <w:szCs w:val="32"/>
          <w:u w:val="single"/>
        </w:rPr>
        <w:t>□3级</w:t>
      </w:r>
      <w:r w:rsidR="00A96844">
        <w:rPr>
          <w:rFonts w:ascii="仿宋_GB2312" w:eastAsia="仿宋_GB2312" w:hAnsiTheme="minorEastAsia" w:hint="eastAsia"/>
          <w:b/>
          <w:sz w:val="32"/>
          <w:szCs w:val="32"/>
          <w:u w:val="single"/>
        </w:rPr>
        <w:t xml:space="preserve">  </w:t>
      </w:r>
    </w:p>
    <w:p w:rsidR="00F440D4" w:rsidRPr="00822D7D" w:rsidRDefault="00F440D4" w:rsidP="00822D7D">
      <w:pPr>
        <w:spacing w:line="640" w:lineRule="exact"/>
        <w:ind w:firstLineChars="100" w:firstLine="321"/>
        <w:jc w:val="left"/>
        <w:rPr>
          <w:rFonts w:ascii="仿宋_GB2312" w:eastAsia="仿宋_GB2312" w:hAnsiTheme="minorEastAsia"/>
          <w:b/>
          <w:sz w:val="32"/>
          <w:szCs w:val="32"/>
          <w:u w:val="single"/>
        </w:rPr>
      </w:pPr>
      <w:r w:rsidRPr="00C73745">
        <w:rPr>
          <w:rFonts w:ascii="仿宋_GB2312" w:eastAsia="仿宋_GB2312" w:hAnsiTheme="minorEastAsia" w:hint="eastAsia"/>
          <w:b/>
          <w:sz w:val="32"/>
          <w:szCs w:val="32"/>
        </w:rPr>
        <w:t>项目名称</w:t>
      </w:r>
      <w:r w:rsidR="00822D7D">
        <w:rPr>
          <w:rFonts w:ascii="仿宋_GB2312" w:eastAsia="仿宋_GB2312" w:hAnsiTheme="minorEastAsia" w:hint="eastAsia"/>
          <w:b/>
          <w:sz w:val="32"/>
          <w:szCs w:val="32"/>
        </w:rPr>
        <w:t>：</w:t>
      </w:r>
      <w:r w:rsidR="00822D7D">
        <w:rPr>
          <w:rFonts w:ascii="仿宋_GB2312" w:eastAsia="仿宋_GB2312" w:hAnsiTheme="minorEastAsia" w:hint="eastAsia"/>
          <w:b/>
          <w:sz w:val="32"/>
          <w:szCs w:val="32"/>
          <w:u w:val="single"/>
        </w:rPr>
        <w:t xml:space="preserve">                                      </w:t>
      </w:r>
      <w:r w:rsidR="00A77382">
        <w:rPr>
          <w:rFonts w:ascii="仿宋_GB2312" w:eastAsia="仿宋_GB2312" w:hAnsiTheme="minorEastAsia" w:hint="eastAsia"/>
          <w:b/>
          <w:sz w:val="32"/>
          <w:szCs w:val="32"/>
          <w:u w:val="single"/>
        </w:rPr>
        <w:tab/>
        <w:t xml:space="preserve">  </w:t>
      </w:r>
    </w:p>
    <w:p w:rsidR="00F440D4" w:rsidRPr="00822D7D" w:rsidRDefault="00F440D4" w:rsidP="00822D7D">
      <w:pPr>
        <w:spacing w:line="640" w:lineRule="exact"/>
        <w:ind w:firstLineChars="100" w:firstLine="321"/>
        <w:jc w:val="left"/>
        <w:rPr>
          <w:rFonts w:ascii="仿宋_GB2312" w:eastAsia="仿宋_GB2312" w:hAnsiTheme="minorEastAsia"/>
          <w:b/>
          <w:sz w:val="32"/>
          <w:szCs w:val="32"/>
          <w:u w:val="single"/>
        </w:rPr>
      </w:pPr>
      <w:r w:rsidRPr="00C73745">
        <w:rPr>
          <w:rFonts w:ascii="仿宋_GB2312" w:eastAsia="仿宋_GB2312" w:hAnsiTheme="minorEastAsia" w:hint="eastAsia"/>
          <w:b/>
          <w:sz w:val="32"/>
          <w:szCs w:val="32"/>
        </w:rPr>
        <w:t>申报类别</w:t>
      </w:r>
      <w:r w:rsidR="00822D7D">
        <w:rPr>
          <w:rFonts w:ascii="仿宋_GB2312" w:eastAsia="仿宋_GB2312" w:hAnsiTheme="minorEastAsia" w:hint="eastAsia"/>
          <w:b/>
          <w:sz w:val="32"/>
          <w:szCs w:val="32"/>
        </w:rPr>
        <w:t>：</w:t>
      </w:r>
      <w:r w:rsidR="00A77382" w:rsidRPr="00A77382">
        <w:rPr>
          <w:rFonts w:ascii="仿宋_GB2312" w:eastAsia="仿宋_GB2312" w:hAnsiTheme="minorEastAsia" w:hint="eastAsia"/>
          <w:b/>
          <w:sz w:val="32"/>
          <w:szCs w:val="32"/>
          <w:u w:val="single"/>
        </w:rPr>
        <w:t xml:space="preserve">  </w:t>
      </w:r>
      <w:r w:rsidRPr="00822D7D">
        <w:rPr>
          <w:rFonts w:ascii="仿宋_GB2312" w:eastAsia="仿宋_GB2312" w:hAnsiTheme="minorEastAsia" w:hint="eastAsia"/>
          <w:b/>
          <w:sz w:val="32"/>
          <w:szCs w:val="32"/>
          <w:u w:val="single"/>
        </w:rPr>
        <w:t xml:space="preserve">□创业领军人才  </w:t>
      </w:r>
      <w:r w:rsidR="00A77382">
        <w:rPr>
          <w:rFonts w:ascii="仿宋_GB2312" w:eastAsia="仿宋_GB2312" w:hAnsiTheme="minorEastAsia" w:hint="eastAsia"/>
          <w:b/>
          <w:sz w:val="32"/>
          <w:szCs w:val="32"/>
          <w:u w:val="single"/>
        </w:rPr>
        <w:t xml:space="preserve">  </w:t>
      </w:r>
      <w:r w:rsidRPr="00822D7D">
        <w:rPr>
          <w:rFonts w:ascii="仿宋_GB2312" w:eastAsia="仿宋_GB2312" w:hAnsiTheme="minorEastAsia" w:hint="eastAsia"/>
          <w:b/>
          <w:sz w:val="32"/>
          <w:szCs w:val="32"/>
          <w:u w:val="single"/>
        </w:rPr>
        <w:t>□创新领军人才</w:t>
      </w:r>
      <w:r w:rsidR="00A77382">
        <w:rPr>
          <w:rFonts w:ascii="仿宋_GB2312" w:eastAsia="仿宋_GB2312" w:hAnsiTheme="minorEastAsia" w:hint="eastAsia"/>
          <w:b/>
          <w:sz w:val="32"/>
          <w:szCs w:val="32"/>
          <w:u w:val="single"/>
        </w:rPr>
        <w:t xml:space="preserve">    </w:t>
      </w:r>
      <w:r w:rsidR="00A77382">
        <w:rPr>
          <w:rFonts w:ascii="仿宋_GB2312" w:eastAsia="仿宋_GB2312" w:hAnsiTheme="minorEastAsia" w:hint="eastAsia"/>
          <w:b/>
          <w:sz w:val="32"/>
          <w:szCs w:val="32"/>
          <w:u w:val="single"/>
        </w:rPr>
        <w:tab/>
        <w:t xml:space="preserve">  </w:t>
      </w:r>
    </w:p>
    <w:p w:rsidR="00F440D4" w:rsidRPr="00822D7D" w:rsidRDefault="00F440D4" w:rsidP="00822D7D">
      <w:pPr>
        <w:spacing w:line="640" w:lineRule="exact"/>
        <w:ind w:firstLineChars="100" w:firstLine="321"/>
        <w:jc w:val="left"/>
        <w:rPr>
          <w:rFonts w:ascii="仿宋_GB2312" w:eastAsia="仿宋_GB2312" w:hAnsiTheme="minorEastAsia"/>
          <w:b/>
          <w:sz w:val="32"/>
          <w:szCs w:val="32"/>
          <w:u w:val="single"/>
        </w:rPr>
      </w:pPr>
      <w:r w:rsidRPr="00C73745">
        <w:rPr>
          <w:rFonts w:ascii="仿宋_GB2312" w:eastAsia="仿宋_GB2312" w:hAnsiTheme="minorEastAsia" w:hint="eastAsia"/>
          <w:b/>
          <w:sz w:val="32"/>
          <w:szCs w:val="32"/>
        </w:rPr>
        <w:t>项目所属产业领域</w:t>
      </w:r>
      <w:r w:rsidR="00822D7D">
        <w:rPr>
          <w:rFonts w:ascii="仿宋_GB2312" w:eastAsia="仿宋_GB2312" w:hAnsiTheme="minorEastAsia" w:hint="eastAsia"/>
          <w:b/>
          <w:sz w:val="32"/>
          <w:szCs w:val="32"/>
        </w:rPr>
        <w:t>：</w:t>
      </w:r>
      <w:r w:rsidR="00822D7D">
        <w:rPr>
          <w:rFonts w:ascii="仿宋_GB2312" w:eastAsia="仿宋_GB2312" w:hAnsiTheme="minorEastAsia" w:hint="eastAsia"/>
          <w:b/>
          <w:sz w:val="32"/>
          <w:szCs w:val="32"/>
          <w:u w:val="single"/>
        </w:rPr>
        <w:t xml:space="preserve">                            </w:t>
      </w:r>
      <w:r w:rsidR="00A77382">
        <w:rPr>
          <w:rFonts w:ascii="仿宋_GB2312" w:eastAsia="仿宋_GB2312" w:hAnsiTheme="minorEastAsia" w:hint="eastAsia"/>
          <w:b/>
          <w:sz w:val="32"/>
          <w:szCs w:val="32"/>
          <w:u w:val="single"/>
        </w:rPr>
        <w:tab/>
      </w:r>
      <w:r w:rsidR="00A77382">
        <w:rPr>
          <w:rFonts w:ascii="仿宋_GB2312" w:eastAsia="仿宋_GB2312" w:hAnsiTheme="minorEastAsia" w:hint="eastAsia"/>
          <w:b/>
          <w:sz w:val="32"/>
          <w:szCs w:val="32"/>
          <w:u w:val="single"/>
        </w:rPr>
        <w:tab/>
        <w:t xml:space="preserve">  </w:t>
      </w:r>
    </w:p>
    <w:p w:rsidR="00F440D4" w:rsidRPr="00822D7D" w:rsidRDefault="00F440D4" w:rsidP="00822D7D">
      <w:pPr>
        <w:spacing w:line="640" w:lineRule="exact"/>
        <w:ind w:firstLineChars="100" w:firstLine="321"/>
        <w:jc w:val="left"/>
        <w:rPr>
          <w:rFonts w:ascii="仿宋_GB2312" w:eastAsia="仿宋_GB2312" w:hAnsiTheme="minorEastAsia"/>
          <w:b/>
          <w:sz w:val="32"/>
          <w:szCs w:val="32"/>
          <w:u w:val="single"/>
        </w:rPr>
      </w:pPr>
      <w:r w:rsidRPr="00C73745">
        <w:rPr>
          <w:rFonts w:ascii="仿宋_GB2312" w:eastAsia="仿宋_GB2312" w:hAnsiTheme="minorEastAsia" w:hint="eastAsia"/>
          <w:b/>
          <w:sz w:val="32"/>
          <w:szCs w:val="32"/>
        </w:rPr>
        <w:t>联系人</w:t>
      </w:r>
      <w:r w:rsidR="00822D7D">
        <w:rPr>
          <w:rFonts w:ascii="仿宋_GB2312" w:eastAsia="仿宋_GB2312" w:hAnsiTheme="minorEastAsia" w:hint="eastAsia"/>
          <w:b/>
          <w:sz w:val="32"/>
          <w:szCs w:val="32"/>
        </w:rPr>
        <w:t>：</w:t>
      </w:r>
      <w:r w:rsidR="00822D7D">
        <w:rPr>
          <w:rFonts w:ascii="仿宋_GB2312" w:eastAsia="仿宋_GB2312" w:hAnsiTheme="minorEastAsia" w:hint="eastAsia"/>
          <w:b/>
          <w:sz w:val="32"/>
          <w:szCs w:val="32"/>
          <w:u w:val="single"/>
        </w:rPr>
        <w:t xml:space="preserve">                                    </w:t>
      </w:r>
      <w:r w:rsidR="00A77382">
        <w:rPr>
          <w:rFonts w:ascii="仿宋_GB2312" w:eastAsia="仿宋_GB2312" w:hAnsiTheme="minorEastAsia" w:hint="eastAsia"/>
          <w:b/>
          <w:sz w:val="32"/>
          <w:szCs w:val="32"/>
          <w:u w:val="single"/>
        </w:rPr>
        <w:tab/>
      </w:r>
      <w:r w:rsidR="00A77382">
        <w:rPr>
          <w:rFonts w:ascii="仿宋_GB2312" w:eastAsia="仿宋_GB2312" w:hAnsiTheme="minorEastAsia" w:hint="eastAsia"/>
          <w:b/>
          <w:sz w:val="32"/>
          <w:szCs w:val="32"/>
          <w:u w:val="single"/>
        </w:rPr>
        <w:tab/>
        <w:t xml:space="preserve">     </w:t>
      </w:r>
    </w:p>
    <w:p w:rsidR="00F440D4" w:rsidRPr="00822D7D" w:rsidRDefault="00F440D4" w:rsidP="00822D7D">
      <w:pPr>
        <w:spacing w:line="640" w:lineRule="exact"/>
        <w:ind w:firstLineChars="100" w:firstLine="321"/>
        <w:jc w:val="left"/>
        <w:rPr>
          <w:rFonts w:ascii="仿宋_GB2312" w:eastAsia="仿宋_GB2312" w:hAnsiTheme="minorEastAsia"/>
          <w:b/>
          <w:sz w:val="32"/>
          <w:szCs w:val="32"/>
          <w:u w:val="single"/>
        </w:rPr>
      </w:pPr>
      <w:r w:rsidRPr="00C73745">
        <w:rPr>
          <w:rFonts w:ascii="仿宋_GB2312" w:eastAsia="仿宋_GB2312" w:hAnsiTheme="minorEastAsia" w:hint="eastAsia"/>
          <w:b/>
          <w:sz w:val="32"/>
          <w:szCs w:val="32"/>
        </w:rPr>
        <w:t>联系电话</w:t>
      </w:r>
      <w:r w:rsidR="00822D7D">
        <w:rPr>
          <w:rFonts w:ascii="仿宋_GB2312" w:eastAsia="仿宋_GB2312" w:hAnsiTheme="minorEastAsia" w:hint="eastAsia"/>
          <w:b/>
          <w:sz w:val="32"/>
          <w:szCs w:val="32"/>
        </w:rPr>
        <w:t>：</w:t>
      </w:r>
      <w:r w:rsidR="00822D7D">
        <w:rPr>
          <w:rFonts w:ascii="仿宋_GB2312" w:eastAsia="仿宋_GB2312" w:hAnsiTheme="minorEastAsia" w:hint="eastAsia"/>
          <w:b/>
          <w:sz w:val="32"/>
          <w:szCs w:val="32"/>
          <w:u w:val="single"/>
        </w:rPr>
        <w:t xml:space="preserve">                                      </w:t>
      </w:r>
      <w:r w:rsidR="00A77382">
        <w:rPr>
          <w:rFonts w:ascii="仿宋_GB2312" w:eastAsia="仿宋_GB2312" w:hAnsiTheme="minorEastAsia" w:hint="eastAsia"/>
          <w:b/>
          <w:sz w:val="32"/>
          <w:szCs w:val="32"/>
          <w:u w:val="single"/>
        </w:rPr>
        <w:tab/>
      </w:r>
      <w:r w:rsidR="00822D7D">
        <w:rPr>
          <w:rFonts w:ascii="仿宋_GB2312" w:eastAsia="仿宋_GB2312" w:hAnsiTheme="minorEastAsia" w:hint="eastAsia"/>
          <w:b/>
          <w:sz w:val="32"/>
          <w:szCs w:val="32"/>
          <w:u w:val="single"/>
        </w:rPr>
        <w:t xml:space="preserve">  </w:t>
      </w:r>
    </w:p>
    <w:p w:rsidR="00F440D4" w:rsidRPr="00822D7D" w:rsidRDefault="00F440D4" w:rsidP="00822D7D">
      <w:pPr>
        <w:spacing w:line="640" w:lineRule="exact"/>
        <w:ind w:firstLineChars="100" w:firstLine="321"/>
        <w:jc w:val="left"/>
        <w:rPr>
          <w:rFonts w:ascii="仿宋_GB2312" w:eastAsia="仿宋_GB2312" w:hAnsiTheme="minorEastAsia"/>
          <w:b/>
          <w:sz w:val="32"/>
          <w:szCs w:val="32"/>
          <w:u w:val="single"/>
        </w:rPr>
      </w:pPr>
      <w:r w:rsidRPr="00C73745">
        <w:rPr>
          <w:rFonts w:ascii="仿宋_GB2312" w:eastAsia="仿宋_GB2312" w:hAnsiTheme="minorEastAsia" w:hint="eastAsia"/>
          <w:b/>
          <w:sz w:val="32"/>
          <w:szCs w:val="32"/>
        </w:rPr>
        <w:t>联系人电子邮箱</w:t>
      </w:r>
      <w:r w:rsidR="00822D7D">
        <w:rPr>
          <w:rFonts w:ascii="仿宋_GB2312" w:eastAsia="仿宋_GB2312" w:hAnsiTheme="minorEastAsia" w:hint="eastAsia"/>
          <w:b/>
          <w:sz w:val="32"/>
          <w:szCs w:val="32"/>
        </w:rPr>
        <w:t>：</w:t>
      </w:r>
      <w:r w:rsidR="00822D7D">
        <w:rPr>
          <w:rFonts w:ascii="仿宋_GB2312" w:eastAsia="仿宋_GB2312" w:hAnsiTheme="minorEastAsia" w:hint="eastAsia"/>
          <w:b/>
          <w:sz w:val="32"/>
          <w:szCs w:val="32"/>
          <w:u w:val="single"/>
        </w:rPr>
        <w:t xml:space="preserve">                                </w:t>
      </w:r>
      <w:r w:rsidR="00A77382">
        <w:rPr>
          <w:rFonts w:ascii="仿宋_GB2312" w:eastAsia="仿宋_GB2312" w:hAnsiTheme="minorEastAsia" w:hint="eastAsia"/>
          <w:b/>
          <w:sz w:val="32"/>
          <w:szCs w:val="32"/>
          <w:u w:val="single"/>
        </w:rPr>
        <w:tab/>
      </w:r>
      <w:r w:rsidR="00822D7D">
        <w:rPr>
          <w:rFonts w:ascii="仿宋_GB2312" w:eastAsia="仿宋_GB2312" w:hAnsiTheme="minorEastAsia" w:hint="eastAsia"/>
          <w:b/>
          <w:sz w:val="32"/>
          <w:szCs w:val="32"/>
          <w:u w:val="single"/>
        </w:rPr>
        <w:t xml:space="preserve">  </w:t>
      </w:r>
    </w:p>
    <w:p w:rsidR="004F0540" w:rsidRDefault="00C73745" w:rsidP="00A77382">
      <w:pPr>
        <w:spacing w:line="640" w:lineRule="exact"/>
        <w:ind w:firstLineChars="100" w:firstLine="321"/>
        <w:jc w:val="left"/>
        <w:rPr>
          <w:rFonts w:ascii="仿宋_GB2312" w:eastAsia="仿宋_GB2312"/>
          <w:b/>
          <w:sz w:val="32"/>
          <w:szCs w:val="32"/>
          <w:u w:val="single"/>
        </w:rPr>
        <w:sectPr w:rsidR="004F0540" w:rsidSect="00DD4CAD">
          <w:pgSz w:w="11906" w:h="16838"/>
          <w:pgMar w:top="1440" w:right="1134" w:bottom="1440" w:left="1134" w:header="851" w:footer="992" w:gutter="0"/>
          <w:cols w:space="425"/>
          <w:docGrid w:type="lines" w:linePitch="312"/>
        </w:sectPr>
      </w:pPr>
      <w:r w:rsidRPr="00C73745">
        <w:rPr>
          <w:rFonts w:ascii="仿宋_GB2312" w:eastAsia="仿宋_GB2312" w:hint="eastAsia"/>
          <w:b/>
          <w:sz w:val="32"/>
          <w:szCs w:val="32"/>
        </w:rPr>
        <w:t>申报日期</w:t>
      </w:r>
      <w:r w:rsidR="00822D7D">
        <w:rPr>
          <w:rFonts w:ascii="仿宋_GB2312" w:eastAsia="仿宋_GB2312" w:hint="eastAsia"/>
          <w:b/>
          <w:sz w:val="32"/>
          <w:szCs w:val="32"/>
        </w:rPr>
        <w:t>：</w:t>
      </w:r>
      <w:r w:rsidR="00822D7D">
        <w:rPr>
          <w:rFonts w:ascii="仿宋_GB2312" w:eastAsia="仿宋_GB2312" w:hint="eastAsia"/>
          <w:b/>
          <w:sz w:val="32"/>
          <w:szCs w:val="32"/>
          <w:u w:val="single"/>
        </w:rPr>
        <w:t xml:space="preserve">                                     </w:t>
      </w:r>
      <w:r w:rsidR="00A77382">
        <w:rPr>
          <w:rFonts w:ascii="仿宋_GB2312" w:eastAsia="仿宋_GB2312" w:hint="eastAsia"/>
          <w:b/>
          <w:sz w:val="32"/>
          <w:szCs w:val="32"/>
          <w:u w:val="single"/>
        </w:rPr>
        <w:tab/>
      </w:r>
      <w:r w:rsidR="00A77382">
        <w:rPr>
          <w:rFonts w:ascii="仿宋_GB2312" w:eastAsia="仿宋_GB2312" w:hint="eastAsia"/>
          <w:b/>
          <w:sz w:val="32"/>
          <w:szCs w:val="32"/>
          <w:u w:val="single"/>
        </w:rPr>
        <w:tab/>
        <w:t xml:space="preserve">  </w:t>
      </w:r>
    </w:p>
    <w:p w:rsidR="004F0540" w:rsidRPr="00F8058A" w:rsidRDefault="004F0540" w:rsidP="00EF026C">
      <w:pPr>
        <w:autoSpaceDE w:val="0"/>
        <w:autoSpaceDN w:val="0"/>
        <w:adjustRightInd w:val="0"/>
        <w:spacing w:line="560" w:lineRule="exact"/>
        <w:ind w:firstLine="420"/>
        <w:jc w:val="center"/>
        <w:rPr>
          <w:rFonts w:asciiTheme="minorEastAsia" w:hAnsiTheme="minorEastAsia"/>
          <w:b/>
          <w:sz w:val="40"/>
          <w:szCs w:val="36"/>
        </w:rPr>
      </w:pPr>
      <w:r w:rsidRPr="00F8058A">
        <w:rPr>
          <w:rFonts w:asciiTheme="minorEastAsia" w:hAnsiTheme="minorEastAsia" w:hint="eastAsia"/>
          <w:b/>
          <w:sz w:val="40"/>
          <w:szCs w:val="36"/>
        </w:rPr>
        <w:t>承</w:t>
      </w:r>
      <w:r w:rsidR="00F8058A">
        <w:rPr>
          <w:rFonts w:asciiTheme="minorEastAsia" w:hAnsiTheme="minorEastAsia" w:hint="eastAsia"/>
          <w:b/>
          <w:sz w:val="40"/>
          <w:szCs w:val="36"/>
        </w:rPr>
        <w:t xml:space="preserve"> </w:t>
      </w:r>
      <w:r w:rsidRPr="00F8058A">
        <w:rPr>
          <w:rFonts w:asciiTheme="minorEastAsia" w:hAnsiTheme="minorEastAsia" w:hint="eastAsia"/>
          <w:b/>
          <w:sz w:val="40"/>
          <w:szCs w:val="36"/>
        </w:rPr>
        <w:t>诺</w:t>
      </w:r>
      <w:r w:rsidR="00F8058A">
        <w:rPr>
          <w:rFonts w:asciiTheme="minorEastAsia" w:hAnsiTheme="minorEastAsia" w:hint="eastAsia"/>
          <w:b/>
          <w:sz w:val="40"/>
          <w:szCs w:val="36"/>
        </w:rPr>
        <w:t xml:space="preserve"> </w:t>
      </w:r>
      <w:r w:rsidRPr="00F8058A">
        <w:rPr>
          <w:rFonts w:asciiTheme="minorEastAsia" w:hAnsiTheme="minorEastAsia" w:hint="eastAsia"/>
          <w:b/>
          <w:sz w:val="40"/>
          <w:szCs w:val="36"/>
        </w:rPr>
        <w:t>书</w:t>
      </w:r>
    </w:p>
    <w:p w:rsidR="004F0540" w:rsidRPr="00B92110" w:rsidRDefault="004F0540" w:rsidP="00B92110">
      <w:pPr>
        <w:autoSpaceDE w:val="0"/>
        <w:autoSpaceDN w:val="0"/>
        <w:adjustRightInd w:val="0"/>
        <w:spacing w:line="500" w:lineRule="exact"/>
        <w:ind w:firstLine="420"/>
        <w:rPr>
          <w:rFonts w:ascii="仿宋_GB2312" w:eastAsia="仿宋_GB2312" w:cs="宋体"/>
          <w:kern w:val="0"/>
          <w:sz w:val="28"/>
          <w:szCs w:val="21"/>
        </w:rPr>
      </w:pPr>
      <w:r w:rsidRPr="00B92110">
        <w:rPr>
          <w:rFonts w:ascii="仿宋_GB2312" w:eastAsia="仿宋_GB2312" w:cs="宋体" w:hint="eastAsia"/>
          <w:kern w:val="0"/>
          <w:sz w:val="28"/>
          <w:szCs w:val="21"/>
        </w:rPr>
        <w:t>根据《</w:t>
      </w:r>
      <w:r w:rsidR="00EF026C" w:rsidRPr="00B92110">
        <w:rPr>
          <w:rFonts w:ascii="仿宋_GB2312" w:eastAsia="仿宋_GB2312" w:cs="宋体" w:hint="eastAsia"/>
          <w:kern w:val="0"/>
          <w:sz w:val="28"/>
          <w:szCs w:val="21"/>
        </w:rPr>
        <w:t>中共江门市委组织部 江门市人力资源和社会保障局 江门市科学技术局 江门市财政局 关于印发江门市领军人才引进和资助暂行办法的通知</w:t>
      </w:r>
      <w:r w:rsidRPr="00B92110">
        <w:rPr>
          <w:rFonts w:ascii="仿宋_GB2312" w:eastAsia="仿宋_GB2312" w:cs="宋体" w:hint="eastAsia"/>
          <w:kern w:val="0"/>
          <w:sz w:val="28"/>
          <w:szCs w:val="21"/>
        </w:rPr>
        <w:t>》要求，</w:t>
      </w:r>
      <w:r w:rsidR="00D73EAD" w:rsidRPr="00B92110">
        <w:rPr>
          <w:rFonts w:ascii="仿宋_GB2312" w:eastAsia="仿宋_GB2312" w:cs="宋体" w:hint="eastAsia"/>
          <w:kern w:val="0"/>
          <w:sz w:val="28"/>
          <w:szCs w:val="21"/>
        </w:rPr>
        <w:t>创业领军人才</w:t>
      </w:r>
      <w:proofErr w:type="gramStart"/>
      <w:r w:rsidR="003416C5">
        <w:rPr>
          <w:rFonts w:ascii="仿宋_GB2312" w:eastAsia="仿宋_GB2312" w:cs="宋体" w:hint="eastAsia"/>
          <w:kern w:val="0"/>
          <w:sz w:val="28"/>
          <w:szCs w:val="21"/>
        </w:rPr>
        <w:t>需</w:t>
      </w:r>
      <w:r w:rsidR="00D73EAD" w:rsidRPr="00B92110">
        <w:rPr>
          <w:rFonts w:ascii="仿宋_GB2312" w:eastAsia="仿宋_GB2312" w:cs="宋体" w:hint="eastAsia"/>
          <w:kern w:val="0"/>
          <w:sz w:val="28"/>
          <w:szCs w:val="21"/>
        </w:rPr>
        <w:t>担任</w:t>
      </w:r>
      <w:proofErr w:type="gramEnd"/>
      <w:r w:rsidR="00D73EAD" w:rsidRPr="00B92110">
        <w:rPr>
          <w:rFonts w:ascii="仿宋_GB2312" w:eastAsia="仿宋_GB2312" w:cs="宋体" w:hint="eastAsia"/>
          <w:kern w:val="0"/>
          <w:sz w:val="28"/>
          <w:szCs w:val="21"/>
        </w:rPr>
        <w:t>所创企业的法定代表人或为企业最大个人股东且占股比例不低于30%，创新领军人才</w:t>
      </w:r>
      <w:r w:rsidR="003416C5">
        <w:rPr>
          <w:rFonts w:ascii="仿宋_GB2312" w:eastAsia="仿宋_GB2312" w:cs="宋体" w:hint="eastAsia"/>
          <w:kern w:val="0"/>
          <w:sz w:val="28"/>
          <w:szCs w:val="21"/>
        </w:rPr>
        <w:t>需</w:t>
      </w:r>
      <w:r w:rsidR="00D73EAD" w:rsidRPr="00B92110">
        <w:rPr>
          <w:rFonts w:ascii="仿宋_GB2312" w:eastAsia="仿宋_GB2312" w:cs="宋体" w:hint="eastAsia"/>
          <w:kern w:val="0"/>
          <w:sz w:val="28"/>
          <w:szCs w:val="21"/>
        </w:rPr>
        <w:t>与我市用人单位签订3年以上劳动合同。</w:t>
      </w:r>
    </w:p>
    <w:p w:rsidR="004F0540" w:rsidRPr="00B92110" w:rsidRDefault="00D73EAD" w:rsidP="00B92110">
      <w:pPr>
        <w:autoSpaceDE w:val="0"/>
        <w:autoSpaceDN w:val="0"/>
        <w:adjustRightInd w:val="0"/>
        <w:spacing w:line="500" w:lineRule="exact"/>
        <w:ind w:firstLine="420"/>
        <w:rPr>
          <w:rFonts w:ascii="仿宋_GB2312" w:eastAsia="仿宋_GB2312" w:cs="宋体"/>
          <w:kern w:val="0"/>
          <w:sz w:val="28"/>
          <w:szCs w:val="21"/>
        </w:rPr>
      </w:pPr>
      <w:r w:rsidRPr="00B92110">
        <w:rPr>
          <w:rFonts w:ascii="仿宋_GB2312" w:eastAsia="仿宋_GB2312" w:cs="宋体" w:hint="eastAsia"/>
          <w:kern w:val="0"/>
          <w:sz w:val="28"/>
          <w:szCs w:val="21"/>
        </w:rPr>
        <w:t>申报人、</w:t>
      </w:r>
      <w:r w:rsidR="004F0540" w:rsidRPr="00B92110">
        <w:rPr>
          <w:rFonts w:ascii="仿宋_GB2312" w:eastAsia="仿宋_GB2312" w:cs="宋体" w:hint="eastAsia"/>
          <w:kern w:val="0"/>
          <w:sz w:val="28"/>
          <w:szCs w:val="21"/>
        </w:rPr>
        <w:t>用人单位及核心成员已阅读并了解上述办法关于引进</w:t>
      </w:r>
      <w:r w:rsidRPr="00B92110">
        <w:rPr>
          <w:rFonts w:ascii="仿宋_GB2312" w:eastAsia="仿宋_GB2312" w:cs="宋体" w:hint="eastAsia"/>
          <w:kern w:val="0"/>
          <w:sz w:val="28"/>
          <w:szCs w:val="21"/>
        </w:rPr>
        <w:t>领军人才</w:t>
      </w:r>
      <w:r w:rsidR="004F0540" w:rsidRPr="00B92110">
        <w:rPr>
          <w:rFonts w:ascii="仿宋_GB2312" w:eastAsia="仿宋_GB2312" w:cs="宋体" w:hint="eastAsia"/>
          <w:kern w:val="0"/>
          <w:sz w:val="28"/>
          <w:szCs w:val="21"/>
        </w:rPr>
        <w:t>来江门市工作的形式和期限的要求，并作以下承诺：</w:t>
      </w:r>
    </w:p>
    <w:p w:rsidR="004F0540" w:rsidRPr="00B92110" w:rsidRDefault="004F0540" w:rsidP="00B92110">
      <w:pPr>
        <w:autoSpaceDE w:val="0"/>
        <w:autoSpaceDN w:val="0"/>
        <w:adjustRightInd w:val="0"/>
        <w:spacing w:line="500" w:lineRule="exact"/>
        <w:ind w:firstLine="420"/>
        <w:rPr>
          <w:rFonts w:ascii="仿宋_GB2312" w:eastAsia="仿宋_GB2312" w:cs="宋体"/>
          <w:kern w:val="0"/>
          <w:sz w:val="28"/>
          <w:szCs w:val="21"/>
        </w:rPr>
      </w:pPr>
      <w:r w:rsidRPr="00B92110">
        <w:rPr>
          <w:rFonts w:ascii="仿宋_GB2312" w:eastAsia="仿宋_GB2312" w:cs="宋体" w:hint="eastAsia"/>
          <w:kern w:val="0"/>
          <w:sz w:val="28"/>
          <w:szCs w:val="21"/>
        </w:rPr>
        <w:t>一、用人单位和</w:t>
      </w:r>
      <w:r w:rsidR="009E0266" w:rsidRPr="00B92110">
        <w:rPr>
          <w:rFonts w:ascii="仿宋_GB2312" w:eastAsia="仿宋_GB2312" w:cs="宋体" w:hint="eastAsia"/>
          <w:kern w:val="0"/>
          <w:sz w:val="28"/>
          <w:szCs w:val="21"/>
        </w:rPr>
        <w:t>申报人</w:t>
      </w:r>
      <w:r w:rsidRPr="00B92110">
        <w:rPr>
          <w:rFonts w:ascii="仿宋_GB2312" w:eastAsia="仿宋_GB2312" w:cs="宋体" w:hint="eastAsia"/>
          <w:kern w:val="0"/>
          <w:sz w:val="28"/>
          <w:szCs w:val="21"/>
        </w:rPr>
        <w:t>及核心成员保证提交的《2018年度</w:t>
      </w:r>
      <w:r w:rsidR="00D73EAD" w:rsidRPr="00B92110">
        <w:rPr>
          <w:rFonts w:ascii="仿宋_GB2312" w:eastAsia="仿宋_GB2312" w:cs="宋体" w:hint="eastAsia"/>
          <w:kern w:val="0"/>
          <w:sz w:val="28"/>
          <w:szCs w:val="21"/>
        </w:rPr>
        <w:t>江门市引进领军人才申报书</w:t>
      </w:r>
      <w:r w:rsidRPr="00B92110">
        <w:rPr>
          <w:rFonts w:ascii="仿宋_GB2312" w:eastAsia="仿宋_GB2312" w:cs="宋体" w:hint="eastAsia"/>
          <w:kern w:val="0"/>
          <w:sz w:val="28"/>
          <w:szCs w:val="21"/>
        </w:rPr>
        <w:t>》及其附件等材料的内容真实、合法、有效。如提交虚假材料或违背以下承诺，将依法取消申报资格和入选资格，并承担所有法律责任，赔偿相应损失，申报单位承担连带责任。</w:t>
      </w:r>
    </w:p>
    <w:p w:rsidR="004F0540" w:rsidRPr="00B92110" w:rsidRDefault="004F0540" w:rsidP="00B92110">
      <w:pPr>
        <w:autoSpaceDE w:val="0"/>
        <w:autoSpaceDN w:val="0"/>
        <w:adjustRightInd w:val="0"/>
        <w:spacing w:line="500" w:lineRule="exact"/>
        <w:ind w:firstLine="420"/>
        <w:rPr>
          <w:rFonts w:ascii="仿宋_GB2312" w:eastAsia="仿宋_GB2312" w:cs="宋体"/>
          <w:kern w:val="0"/>
          <w:sz w:val="28"/>
          <w:szCs w:val="21"/>
        </w:rPr>
      </w:pPr>
      <w:r w:rsidRPr="00B92110">
        <w:rPr>
          <w:rFonts w:ascii="仿宋_GB2312" w:eastAsia="仿宋_GB2312" w:cs="宋体" w:hint="eastAsia"/>
          <w:kern w:val="0"/>
          <w:sz w:val="28"/>
          <w:szCs w:val="21"/>
        </w:rPr>
        <w:t>二、如获得“</w:t>
      </w:r>
      <w:r w:rsidR="00D73EAD" w:rsidRPr="00B92110">
        <w:rPr>
          <w:rFonts w:ascii="仿宋_GB2312" w:eastAsia="仿宋_GB2312" w:cs="宋体" w:hint="eastAsia"/>
          <w:kern w:val="0"/>
          <w:sz w:val="28"/>
          <w:szCs w:val="21"/>
        </w:rPr>
        <w:t>引进领军人才</w:t>
      </w:r>
      <w:r w:rsidRPr="00B92110">
        <w:rPr>
          <w:rFonts w:ascii="仿宋_GB2312" w:eastAsia="仿宋_GB2312" w:cs="宋体" w:hint="eastAsia"/>
          <w:kern w:val="0"/>
          <w:sz w:val="28"/>
          <w:szCs w:val="21"/>
        </w:rPr>
        <w:t>资助”专项经费资助，</w:t>
      </w:r>
      <w:r w:rsidR="009E0266" w:rsidRPr="00B92110">
        <w:rPr>
          <w:rFonts w:ascii="仿宋_GB2312" w:eastAsia="仿宋_GB2312" w:cs="宋体" w:hint="eastAsia"/>
          <w:kern w:val="0"/>
          <w:sz w:val="28"/>
          <w:szCs w:val="21"/>
        </w:rPr>
        <w:t>申报人</w:t>
      </w:r>
      <w:r w:rsidR="00D73EAD" w:rsidRPr="00B92110">
        <w:rPr>
          <w:rFonts w:ascii="仿宋_GB2312" w:eastAsia="仿宋_GB2312" w:cs="宋体" w:hint="eastAsia"/>
          <w:kern w:val="0"/>
          <w:sz w:val="28"/>
          <w:szCs w:val="21"/>
        </w:rPr>
        <w:t>及核心成员</w:t>
      </w:r>
      <w:r w:rsidRPr="00B92110">
        <w:rPr>
          <w:rFonts w:ascii="仿宋_GB2312" w:eastAsia="仿宋_GB2312" w:cs="宋体" w:hint="eastAsia"/>
          <w:kern w:val="0"/>
          <w:sz w:val="28"/>
          <w:szCs w:val="21"/>
        </w:rPr>
        <w:t>将按照上述要求到江门市工作</w:t>
      </w:r>
      <w:r w:rsidR="00D73EAD" w:rsidRPr="00B92110">
        <w:rPr>
          <w:rFonts w:ascii="仿宋_GB2312" w:eastAsia="仿宋_GB2312" w:cs="宋体" w:hint="eastAsia"/>
          <w:kern w:val="0"/>
          <w:sz w:val="28"/>
          <w:szCs w:val="21"/>
        </w:rPr>
        <w:t>或创业</w:t>
      </w:r>
      <w:r w:rsidRPr="00B92110">
        <w:rPr>
          <w:rFonts w:ascii="仿宋_GB2312" w:eastAsia="仿宋_GB2312" w:cs="宋体" w:hint="eastAsia"/>
          <w:kern w:val="0"/>
          <w:sz w:val="28"/>
          <w:szCs w:val="21"/>
        </w:rPr>
        <w:t>。</w:t>
      </w:r>
    </w:p>
    <w:p w:rsidR="004F0540" w:rsidRPr="00B92110" w:rsidRDefault="00D73EAD" w:rsidP="00B92110">
      <w:pPr>
        <w:autoSpaceDE w:val="0"/>
        <w:autoSpaceDN w:val="0"/>
        <w:adjustRightInd w:val="0"/>
        <w:spacing w:line="500" w:lineRule="exact"/>
        <w:ind w:firstLine="420"/>
        <w:rPr>
          <w:rFonts w:ascii="仿宋_GB2312" w:eastAsia="仿宋_GB2312" w:cs="宋体"/>
          <w:kern w:val="0"/>
          <w:sz w:val="28"/>
          <w:szCs w:val="21"/>
        </w:rPr>
      </w:pPr>
      <w:r w:rsidRPr="00B92110">
        <w:rPr>
          <w:rFonts w:ascii="仿宋_GB2312" w:eastAsia="仿宋_GB2312" w:cs="宋体" w:hint="eastAsia"/>
          <w:kern w:val="0"/>
          <w:sz w:val="28"/>
          <w:szCs w:val="21"/>
        </w:rPr>
        <w:t>三</w:t>
      </w:r>
      <w:r w:rsidR="004F0540" w:rsidRPr="00B92110">
        <w:rPr>
          <w:rFonts w:ascii="仿宋_GB2312" w:eastAsia="仿宋_GB2312" w:cs="宋体" w:hint="eastAsia"/>
          <w:kern w:val="0"/>
          <w:sz w:val="28"/>
          <w:szCs w:val="21"/>
        </w:rPr>
        <w:t>、如获得“</w:t>
      </w:r>
      <w:r w:rsidRPr="00B92110">
        <w:rPr>
          <w:rFonts w:ascii="仿宋_GB2312" w:eastAsia="仿宋_GB2312" w:cs="宋体" w:hint="eastAsia"/>
          <w:kern w:val="0"/>
          <w:sz w:val="28"/>
          <w:szCs w:val="21"/>
        </w:rPr>
        <w:t>引进领军人才资助</w:t>
      </w:r>
      <w:r w:rsidR="004F0540" w:rsidRPr="00B92110">
        <w:rPr>
          <w:rFonts w:ascii="仿宋_GB2312" w:eastAsia="仿宋_GB2312" w:cs="宋体" w:hint="eastAsia"/>
          <w:kern w:val="0"/>
          <w:sz w:val="28"/>
          <w:szCs w:val="21"/>
        </w:rPr>
        <w:t>”专项经费资助，原则上不调整团队成员</w:t>
      </w:r>
      <w:r w:rsidRPr="00B92110">
        <w:rPr>
          <w:rFonts w:ascii="仿宋_GB2312" w:eastAsia="仿宋_GB2312" w:cs="宋体" w:hint="eastAsia"/>
          <w:kern w:val="0"/>
          <w:sz w:val="28"/>
          <w:szCs w:val="21"/>
        </w:rPr>
        <w:t>、</w:t>
      </w:r>
      <w:r w:rsidR="004F0540" w:rsidRPr="00B92110">
        <w:rPr>
          <w:rFonts w:ascii="仿宋_GB2312" w:eastAsia="仿宋_GB2312" w:cs="宋体" w:hint="eastAsia"/>
          <w:kern w:val="0"/>
          <w:sz w:val="28"/>
          <w:szCs w:val="21"/>
        </w:rPr>
        <w:t>工作时间</w:t>
      </w:r>
      <w:r w:rsidRPr="00B92110">
        <w:rPr>
          <w:rFonts w:ascii="仿宋_GB2312" w:eastAsia="仿宋_GB2312" w:cs="宋体" w:hint="eastAsia"/>
          <w:kern w:val="0"/>
          <w:sz w:val="28"/>
          <w:szCs w:val="21"/>
        </w:rPr>
        <w:t>、</w:t>
      </w:r>
      <w:r w:rsidR="004F0540" w:rsidRPr="00B92110">
        <w:rPr>
          <w:rFonts w:ascii="仿宋_GB2312" w:eastAsia="仿宋_GB2312" w:cs="宋体" w:hint="eastAsia"/>
          <w:kern w:val="0"/>
          <w:sz w:val="28"/>
          <w:szCs w:val="21"/>
        </w:rPr>
        <w:t>研究内容</w:t>
      </w:r>
      <w:r w:rsidRPr="00B92110">
        <w:rPr>
          <w:rFonts w:ascii="仿宋_GB2312" w:eastAsia="仿宋_GB2312" w:cs="宋体" w:hint="eastAsia"/>
          <w:kern w:val="0"/>
          <w:sz w:val="28"/>
          <w:szCs w:val="21"/>
        </w:rPr>
        <w:t>和</w:t>
      </w:r>
      <w:r w:rsidR="004F0540" w:rsidRPr="00B92110">
        <w:rPr>
          <w:rFonts w:ascii="仿宋_GB2312" w:eastAsia="仿宋_GB2312" w:cs="宋体" w:hint="eastAsia"/>
          <w:kern w:val="0"/>
          <w:sz w:val="28"/>
          <w:szCs w:val="21"/>
        </w:rPr>
        <w:t>预期取得的成果及目标。</w:t>
      </w:r>
    </w:p>
    <w:p w:rsidR="004F0540" w:rsidRPr="00B92110" w:rsidRDefault="00D73EAD" w:rsidP="00B92110">
      <w:pPr>
        <w:autoSpaceDE w:val="0"/>
        <w:autoSpaceDN w:val="0"/>
        <w:adjustRightInd w:val="0"/>
        <w:spacing w:line="500" w:lineRule="exact"/>
        <w:ind w:firstLine="420"/>
        <w:rPr>
          <w:rFonts w:ascii="仿宋_GB2312" w:eastAsia="仿宋_GB2312" w:cs="宋体"/>
          <w:kern w:val="0"/>
          <w:sz w:val="28"/>
          <w:szCs w:val="21"/>
        </w:rPr>
      </w:pPr>
      <w:r w:rsidRPr="00B92110">
        <w:rPr>
          <w:rFonts w:ascii="仿宋_GB2312" w:eastAsia="仿宋_GB2312" w:cs="宋体" w:hint="eastAsia"/>
          <w:kern w:val="0"/>
          <w:sz w:val="28"/>
          <w:szCs w:val="21"/>
        </w:rPr>
        <w:t>四</w:t>
      </w:r>
      <w:r w:rsidR="004F0540" w:rsidRPr="00B92110">
        <w:rPr>
          <w:rFonts w:ascii="仿宋_GB2312" w:eastAsia="仿宋_GB2312" w:cs="宋体" w:hint="eastAsia"/>
          <w:kern w:val="0"/>
          <w:sz w:val="28"/>
          <w:szCs w:val="21"/>
        </w:rPr>
        <w:t>、如获得“</w:t>
      </w:r>
      <w:r w:rsidRPr="00B92110">
        <w:rPr>
          <w:rFonts w:ascii="仿宋_GB2312" w:eastAsia="仿宋_GB2312" w:cs="宋体" w:hint="eastAsia"/>
          <w:kern w:val="0"/>
          <w:sz w:val="28"/>
          <w:szCs w:val="21"/>
        </w:rPr>
        <w:t>引进领军人才资助</w:t>
      </w:r>
      <w:r w:rsidR="004F0540" w:rsidRPr="00B92110">
        <w:rPr>
          <w:rFonts w:ascii="仿宋_GB2312" w:eastAsia="仿宋_GB2312" w:cs="宋体" w:hint="eastAsia"/>
          <w:kern w:val="0"/>
          <w:sz w:val="28"/>
          <w:szCs w:val="21"/>
        </w:rPr>
        <w:t>”专项经费资助，本承诺书将作为合同书的附件，附件是合同书不可分割的一部分。</w:t>
      </w:r>
    </w:p>
    <w:p w:rsidR="004F0540" w:rsidRPr="00B92110" w:rsidRDefault="009E0266" w:rsidP="00B92110">
      <w:pPr>
        <w:autoSpaceDE w:val="0"/>
        <w:autoSpaceDN w:val="0"/>
        <w:adjustRightInd w:val="0"/>
        <w:spacing w:line="500" w:lineRule="exact"/>
        <w:ind w:firstLine="420"/>
        <w:rPr>
          <w:rFonts w:ascii="仿宋_GB2312" w:eastAsia="仿宋_GB2312" w:cs="宋体"/>
          <w:kern w:val="0"/>
          <w:sz w:val="28"/>
          <w:szCs w:val="21"/>
        </w:rPr>
      </w:pPr>
      <w:r w:rsidRPr="00B92110">
        <w:rPr>
          <w:rFonts w:ascii="仿宋_GB2312" w:eastAsia="仿宋_GB2312" w:cs="宋体" w:hint="eastAsia"/>
          <w:kern w:val="0"/>
          <w:sz w:val="28"/>
          <w:szCs w:val="21"/>
        </w:rPr>
        <w:t>五</w:t>
      </w:r>
      <w:r w:rsidR="004F0540" w:rsidRPr="00B92110">
        <w:rPr>
          <w:rFonts w:ascii="仿宋_GB2312" w:eastAsia="仿宋_GB2312" w:cs="宋体" w:hint="eastAsia"/>
          <w:kern w:val="0"/>
          <w:sz w:val="28"/>
          <w:szCs w:val="21"/>
        </w:rPr>
        <w:t>、</w:t>
      </w:r>
      <w:r w:rsidRPr="00B92110">
        <w:rPr>
          <w:rFonts w:ascii="仿宋_GB2312" w:eastAsia="仿宋_GB2312" w:cs="宋体" w:hint="eastAsia"/>
          <w:kern w:val="0"/>
          <w:sz w:val="28"/>
          <w:szCs w:val="21"/>
        </w:rPr>
        <w:t>用人单位、申报人</w:t>
      </w:r>
      <w:r w:rsidR="004F0540" w:rsidRPr="00B92110">
        <w:rPr>
          <w:rFonts w:ascii="仿宋_GB2312" w:eastAsia="仿宋_GB2312" w:cs="宋体" w:hint="eastAsia"/>
          <w:kern w:val="0"/>
          <w:sz w:val="28"/>
          <w:szCs w:val="21"/>
        </w:rPr>
        <w:t>及核心成员须亲自签字确认本承诺书，一经签字确认，即视为已知悉申报书内容并了解将享受的权利和承担的义务。</w:t>
      </w:r>
    </w:p>
    <w:p w:rsidR="004F0540" w:rsidRPr="00B92110" w:rsidRDefault="004F0540" w:rsidP="00B92110">
      <w:pPr>
        <w:autoSpaceDE w:val="0"/>
        <w:autoSpaceDN w:val="0"/>
        <w:adjustRightInd w:val="0"/>
        <w:spacing w:line="500" w:lineRule="exact"/>
        <w:ind w:firstLine="420"/>
        <w:rPr>
          <w:rFonts w:ascii="仿宋_GB2312" w:eastAsia="仿宋_GB2312" w:cs="宋体"/>
          <w:kern w:val="0"/>
          <w:sz w:val="28"/>
          <w:szCs w:val="21"/>
        </w:rPr>
      </w:pPr>
    </w:p>
    <w:p w:rsidR="004F0540" w:rsidRPr="00B92110" w:rsidRDefault="009E0266" w:rsidP="00B92110">
      <w:pPr>
        <w:autoSpaceDE w:val="0"/>
        <w:autoSpaceDN w:val="0"/>
        <w:adjustRightInd w:val="0"/>
        <w:spacing w:line="500" w:lineRule="exact"/>
        <w:ind w:firstLineChars="200" w:firstLine="560"/>
        <w:rPr>
          <w:rFonts w:ascii="仿宋_GB2312" w:eastAsia="仿宋_GB2312" w:cs="宋体"/>
          <w:kern w:val="0"/>
          <w:sz w:val="28"/>
          <w:szCs w:val="21"/>
        </w:rPr>
      </w:pPr>
      <w:r w:rsidRPr="00B92110">
        <w:rPr>
          <w:rFonts w:ascii="仿宋_GB2312" w:eastAsia="仿宋_GB2312" w:cs="宋体" w:hint="eastAsia"/>
          <w:kern w:val="0"/>
          <w:sz w:val="28"/>
          <w:szCs w:val="21"/>
        </w:rPr>
        <w:t>申报</w:t>
      </w:r>
      <w:r w:rsidR="003416C5">
        <w:rPr>
          <w:rFonts w:ascii="仿宋_GB2312" w:eastAsia="仿宋_GB2312" w:cs="宋体" w:hint="eastAsia"/>
          <w:kern w:val="0"/>
          <w:sz w:val="28"/>
          <w:szCs w:val="21"/>
        </w:rPr>
        <w:t>人</w:t>
      </w:r>
      <w:r w:rsidR="004F0540" w:rsidRPr="00B92110">
        <w:rPr>
          <w:rFonts w:ascii="仿宋_GB2312" w:eastAsia="仿宋_GB2312" w:cs="宋体" w:hint="eastAsia"/>
          <w:kern w:val="0"/>
          <w:sz w:val="28"/>
          <w:szCs w:val="21"/>
        </w:rPr>
        <w:t xml:space="preserve">(签名)： </w:t>
      </w:r>
    </w:p>
    <w:p w:rsidR="004F0540" w:rsidRPr="00B92110" w:rsidRDefault="004F0540" w:rsidP="00B92110">
      <w:pPr>
        <w:autoSpaceDE w:val="0"/>
        <w:autoSpaceDN w:val="0"/>
        <w:adjustRightInd w:val="0"/>
        <w:spacing w:line="500" w:lineRule="exact"/>
        <w:ind w:firstLineChars="200" w:firstLine="560"/>
        <w:rPr>
          <w:rFonts w:ascii="仿宋_GB2312" w:eastAsia="仿宋_GB2312" w:cs="宋体"/>
          <w:kern w:val="0"/>
          <w:sz w:val="28"/>
          <w:szCs w:val="21"/>
        </w:rPr>
      </w:pPr>
      <w:r w:rsidRPr="00B92110">
        <w:rPr>
          <w:rFonts w:ascii="仿宋_GB2312" w:eastAsia="仿宋_GB2312" w:cs="宋体" w:hint="eastAsia"/>
          <w:kern w:val="0"/>
          <w:sz w:val="28"/>
          <w:szCs w:val="21"/>
        </w:rPr>
        <w:t xml:space="preserve">团队核心成员(签名)： </w:t>
      </w:r>
    </w:p>
    <w:p w:rsidR="004F0540" w:rsidRPr="00B92110" w:rsidRDefault="004F0540" w:rsidP="00B92110">
      <w:pPr>
        <w:autoSpaceDE w:val="0"/>
        <w:autoSpaceDN w:val="0"/>
        <w:adjustRightInd w:val="0"/>
        <w:spacing w:line="500" w:lineRule="exact"/>
        <w:ind w:firstLine="420"/>
        <w:rPr>
          <w:rFonts w:ascii="仿宋_GB2312" w:eastAsia="仿宋_GB2312" w:cs="宋体"/>
          <w:kern w:val="0"/>
          <w:sz w:val="28"/>
          <w:szCs w:val="21"/>
        </w:rPr>
      </w:pPr>
      <w:r w:rsidRPr="00B92110">
        <w:rPr>
          <w:rFonts w:ascii="仿宋_GB2312" w:eastAsia="仿宋_GB2312" w:cs="宋体" w:hint="eastAsia"/>
          <w:kern w:val="0"/>
          <w:sz w:val="28"/>
          <w:szCs w:val="21"/>
        </w:rPr>
        <w:t xml:space="preserve"> 日期： </w:t>
      </w:r>
    </w:p>
    <w:p w:rsidR="004F0540" w:rsidRPr="00B92110" w:rsidRDefault="004F0540" w:rsidP="00B92110">
      <w:pPr>
        <w:autoSpaceDE w:val="0"/>
        <w:autoSpaceDN w:val="0"/>
        <w:adjustRightInd w:val="0"/>
        <w:spacing w:line="500" w:lineRule="exact"/>
        <w:ind w:firstLine="420"/>
        <w:rPr>
          <w:rFonts w:ascii="仿宋_GB2312" w:eastAsia="仿宋_GB2312" w:cs="宋体"/>
          <w:kern w:val="0"/>
          <w:sz w:val="28"/>
          <w:szCs w:val="21"/>
        </w:rPr>
      </w:pPr>
      <w:r w:rsidRPr="00B92110">
        <w:rPr>
          <w:rFonts w:ascii="仿宋_GB2312" w:eastAsia="仿宋_GB2312" w:cs="宋体" w:hint="eastAsia"/>
          <w:kern w:val="0"/>
          <w:sz w:val="28"/>
          <w:szCs w:val="21"/>
        </w:rPr>
        <w:t xml:space="preserve"> 申报单位(盖章)  </w:t>
      </w:r>
    </w:p>
    <w:p w:rsidR="004F0540" w:rsidRPr="00B92110" w:rsidRDefault="004F0540" w:rsidP="00B92110">
      <w:pPr>
        <w:autoSpaceDE w:val="0"/>
        <w:autoSpaceDN w:val="0"/>
        <w:adjustRightInd w:val="0"/>
        <w:spacing w:line="500" w:lineRule="exact"/>
        <w:ind w:firstLineChars="200" w:firstLine="560"/>
        <w:rPr>
          <w:rFonts w:ascii="仿宋_GB2312" w:eastAsia="仿宋_GB2312" w:hAnsi="黑体" w:cs="宋体"/>
          <w:b/>
          <w:kern w:val="0"/>
          <w:sz w:val="28"/>
          <w:szCs w:val="21"/>
        </w:rPr>
      </w:pPr>
      <w:r w:rsidRPr="00B92110">
        <w:rPr>
          <w:rFonts w:ascii="仿宋_GB2312" w:eastAsia="仿宋_GB2312" w:cs="宋体" w:hint="eastAsia"/>
          <w:kern w:val="0"/>
          <w:sz w:val="28"/>
          <w:szCs w:val="21"/>
        </w:rPr>
        <w:t>日期：</w:t>
      </w:r>
      <w:r w:rsidRPr="00B92110">
        <w:rPr>
          <w:rFonts w:ascii="仿宋_GB2312" w:eastAsia="仿宋_GB2312" w:hAnsi="黑体" w:cs="宋体" w:hint="eastAsia"/>
          <w:b/>
          <w:kern w:val="0"/>
          <w:sz w:val="28"/>
          <w:szCs w:val="21"/>
        </w:rPr>
        <w:t xml:space="preserve"> </w:t>
      </w:r>
    </w:p>
    <w:p w:rsidR="004F0540" w:rsidRDefault="004F0540" w:rsidP="004F0540">
      <w:pPr>
        <w:spacing w:line="640" w:lineRule="exact"/>
        <w:jc w:val="left"/>
        <w:rPr>
          <w:rFonts w:ascii="仿宋_GB2312" w:eastAsia="仿宋_GB2312"/>
          <w:b/>
          <w:sz w:val="32"/>
          <w:szCs w:val="32"/>
          <w:u w:val="single"/>
        </w:rPr>
        <w:sectPr w:rsidR="004F0540" w:rsidSect="00DD4CAD">
          <w:pgSz w:w="11906" w:h="16838"/>
          <w:pgMar w:top="1440" w:right="1134" w:bottom="1440" w:left="1134" w:header="851" w:footer="992" w:gutter="0"/>
          <w:cols w:space="425"/>
          <w:docGrid w:type="lines" w:linePitch="312"/>
        </w:sectPr>
      </w:pPr>
    </w:p>
    <w:p w:rsidR="004F0540" w:rsidRPr="004F0540" w:rsidRDefault="004F0540" w:rsidP="004F0540">
      <w:pPr>
        <w:spacing w:line="640" w:lineRule="exact"/>
        <w:jc w:val="center"/>
        <w:rPr>
          <w:rFonts w:asciiTheme="minorEastAsia" w:hAnsiTheme="minorEastAsia"/>
          <w:b/>
          <w:sz w:val="36"/>
          <w:szCs w:val="36"/>
        </w:rPr>
      </w:pPr>
      <w:r w:rsidRPr="004F0540">
        <w:rPr>
          <w:rFonts w:asciiTheme="minorEastAsia" w:hAnsiTheme="minorEastAsia" w:hint="eastAsia"/>
          <w:b/>
          <w:sz w:val="36"/>
          <w:szCs w:val="36"/>
        </w:rPr>
        <w:t>江门市引进领军人才申报表</w:t>
      </w:r>
    </w:p>
    <w:tbl>
      <w:tblPr>
        <w:tblW w:w="9920" w:type="dxa"/>
        <w:tblInd w:w="89" w:type="dxa"/>
        <w:tblLook w:val="04A0"/>
      </w:tblPr>
      <w:tblGrid>
        <w:gridCol w:w="919"/>
        <w:gridCol w:w="426"/>
        <w:gridCol w:w="234"/>
        <w:gridCol w:w="850"/>
        <w:gridCol w:w="1616"/>
        <w:gridCol w:w="305"/>
        <w:gridCol w:w="601"/>
        <w:gridCol w:w="321"/>
        <w:gridCol w:w="321"/>
        <w:gridCol w:w="610"/>
        <w:gridCol w:w="426"/>
        <w:gridCol w:w="313"/>
        <w:gridCol w:w="426"/>
        <w:gridCol w:w="313"/>
        <w:gridCol w:w="426"/>
        <w:gridCol w:w="298"/>
        <w:gridCol w:w="594"/>
        <w:gridCol w:w="921"/>
      </w:tblGrid>
      <w:tr w:rsidR="00286B9C" w:rsidRPr="0001020F" w:rsidTr="004C47FC">
        <w:trPr>
          <w:trHeight w:val="630"/>
        </w:trPr>
        <w:tc>
          <w:tcPr>
            <w:tcW w:w="9920" w:type="dxa"/>
            <w:gridSpan w:val="18"/>
            <w:tcBorders>
              <w:top w:val="single" w:sz="4" w:space="0" w:color="auto"/>
              <w:left w:val="single" w:sz="4" w:space="0" w:color="auto"/>
              <w:bottom w:val="single" w:sz="4" w:space="0" w:color="auto"/>
              <w:right w:val="single" w:sz="4" w:space="0" w:color="auto"/>
            </w:tcBorders>
            <w:shd w:val="clear" w:color="auto" w:fill="auto"/>
            <w:vAlign w:val="center"/>
            <w:hideMark/>
          </w:tcPr>
          <w:p w:rsidR="00286B9C" w:rsidRPr="0001020F" w:rsidRDefault="00286B9C" w:rsidP="00286B9C">
            <w:pPr>
              <w:widowControl/>
              <w:jc w:val="left"/>
              <w:rPr>
                <w:rFonts w:ascii="Times New Roman" w:hAnsi="Times New Roman" w:cs="Times New Roman"/>
                <w:b/>
                <w:kern w:val="0"/>
                <w:szCs w:val="21"/>
              </w:rPr>
            </w:pPr>
            <w:r w:rsidRPr="0001020F">
              <w:rPr>
                <w:rFonts w:ascii="Times New Roman" w:hAnsiTheme="minorEastAsia" w:cs="Times New Roman"/>
                <w:b/>
                <w:kern w:val="0"/>
                <w:sz w:val="24"/>
                <w:szCs w:val="21"/>
              </w:rPr>
              <w:t>一、申报人基本情况</w:t>
            </w:r>
          </w:p>
        </w:tc>
      </w:tr>
      <w:tr w:rsidR="004F0540" w:rsidRPr="0001020F" w:rsidTr="00286B9C">
        <w:trPr>
          <w:trHeight w:val="419"/>
        </w:trPr>
        <w:tc>
          <w:tcPr>
            <w:tcW w:w="9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姓名</w:t>
            </w:r>
          </w:p>
        </w:tc>
        <w:tc>
          <w:tcPr>
            <w:tcW w:w="660"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Cs w:val="21"/>
              </w:rPr>
            </w:pPr>
            <w:r w:rsidRPr="0001020F">
              <w:rPr>
                <w:rFonts w:ascii="Times New Roman" w:hAnsiTheme="minorEastAsia" w:cs="Times New Roman"/>
                <w:kern w:val="0"/>
                <w:szCs w:val="21"/>
              </w:rPr>
              <w:t>中文</w:t>
            </w:r>
          </w:p>
        </w:tc>
        <w:tc>
          <w:tcPr>
            <w:tcW w:w="2771"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243"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性别</w:t>
            </w:r>
          </w:p>
        </w:tc>
        <w:tc>
          <w:tcPr>
            <w:tcW w:w="2514" w:type="dxa"/>
            <w:gridSpan w:val="6"/>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81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照片</w:t>
            </w:r>
            <w:r w:rsidRPr="0001020F">
              <w:rPr>
                <w:rFonts w:ascii="Times New Roman" w:hAnsi="Times New Roman" w:cs="Times New Roman"/>
                <w:kern w:val="0"/>
                <w:szCs w:val="21"/>
              </w:rPr>
              <w:t xml:space="preserve">                              </w:t>
            </w:r>
          </w:p>
        </w:tc>
      </w:tr>
      <w:tr w:rsidR="004F0540" w:rsidRPr="0001020F" w:rsidTr="00286B9C">
        <w:trPr>
          <w:trHeight w:val="390"/>
        </w:trPr>
        <w:tc>
          <w:tcPr>
            <w:tcW w:w="919" w:type="dxa"/>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英文</w:t>
            </w:r>
          </w:p>
        </w:tc>
        <w:tc>
          <w:tcPr>
            <w:tcW w:w="277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24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出生日期</w:t>
            </w:r>
          </w:p>
        </w:tc>
        <w:tc>
          <w:tcPr>
            <w:tcW w:w="6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426" w:type="dxa"/>
            <w:vMerge w:val="restart"/>
            <w:tcBorders>
              <w:top w:val="nil"/>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年</w:t>
            </w:r>
          </w:p>
        </w:tc>
        <w:tc>
          <w:tcPr>
            <w:tcW w:w="313" w:type="dxa"/>
            <w:vMerge w:val="restart"/>
            <w:tcBorders>
              <w:top w:val="nil"/>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426" w:type="dxa"/>
            <w:vMerge w:val="restart"/>
            <w:tcBorders>
              <w:top w:val="nil"/>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月</w:t>
            </w:r>
          </w:p>
        </w:tc>
        <w:tc>
          <w:tcPr>
            <w:tcW w:w="313" w:type="dxa"/>
            <w:vMerge w:val="restart"/>
            <w:tcBorders>
              <w:top w:val="nil"/>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426" w:type="dxa"/>
            <w:vMerge w:val="restart"/>
            <w:tcBorders>
              <w:top w:val="nil"/>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日</w:t>
            </w:r>
          </w:p>
        </w:tc>
        <w:tc>
          <w:tcPr>
            <w:tcW w:w="1813" w:type="dxa"/>
            <w:gridSpan w:val="3"/>
            <w:vMerge/>
            <w:tcBorders>
              <w:top w:val="nil"/>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r>
      <w:tr w:rsidR="004F0540" w:rsidRPr="0001020F" w:rsidTr="00286B9C">
        <w:trPr>
          <w:trHeight w:val="312"/>
        </w:trPr>
        <w:tc>
          <w:tcPr>
            <w:tcW w:w="919" w:type="dxa"/>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660" w:type="dxa"/>
            <w:gridSpan w:val="2"/>
            <w:vMerge/>
            <w:tcBorders>
              <w:top w:val="nil"/>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2771" w:type="dxa"/>
            <w:gridSpan w:val="3"/>
            <w:vMerge/>
            <w:tcBorders>
              <w:top w:val="single" w:sz="4" w:space="0" w:color="auto"/>
              <w:left w:val="single" w:sz="4" w:space="0" w:color="auto"/>
              <w:bottom w:val="single" w:sz="4" w:space="0" w:color="000000"/>
              <w:right w:val="single" w:sz="4" w:space="0" w:color="000000"/>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1243" w:type="dxa"/>
            <w:gridSpan w:val="3"/>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610" w:type="dxa"/>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426" w:type="dxa"/>
            <w:vMerge/>
            <w:tcBorders>
              <w:top w:val="nil"/>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313" w:type="dxa"/>
            <w:vMerge/>
            <w:tcBorders>
              <w:top w:val="nil"/>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426" w:type="dxa"/>
            <w:vMerge/>
            <w:tcBorders>
              <w:top w:val="nil"/>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313" w:type="dxa"/>
            <w:vMerge/>
            <w:tcBorders>
              <w:top w:val="nil"/>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426" w:type="dxa"/>
            <w:vMerge/>
            <w:tcBorders>
              <w:top w:val="nil"/>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1813" w:type="dxa"/>
            <w:gridSpan w:val="3"/>
            <w:vMerge/>
            <w:tcBorders>
              <w:top w:val="nil"/>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r>
      <w:tr w:rsidR="004F0540" w:rsidRPr="0001020F" w:rsidTr="00286B9C">
        <w:trPr>
          <w:trHeight w:val="312"/>
        </w:trPr>
        <w:tc>
          <w:tcPr>
            <w:tcW w:w="919" w:type="dxa"/>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660" w:type="dxa"/>
            <w:gridSpan w:val="2"/>
            <w:vMerge/>
            <w:tcBorders>
              <w:top w:val="nil"/>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2771" w:type="dxa"/>
            <w:gridSpan w:val="3"/>
            <w:vMerge/>
            <w:tcBorders>
              <w:top w:val="single" w:sz="4" w:space="0" w:color="auto"/>
              <w:left w:val="single" w:sz="4" w:space="0" w:color="auto"/>
              <w:bottom w:val="single" w:sz="4" w:space="0" w:color="000000"/>
              <w:right w:val="single" w:sz="4" w:space="0" w:color="000000"/>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1243" w:type="dxa"/>
            <w:gridSpan w:val="3"/>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610" w:type="dxa"/>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426" w:type="dxa"/>
            <w:vMerge/>
            <w:tcBorders>
              <w:top w:val="nil"/>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313" w:type="dxa"/>
            <w:vMerge/>
            <w:tcBorders>
              <w:top w:val="nil"/>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426" w:type="dxa"/>
            <w:vMerge/>
            <w:tcBorders>
              <w:top w:val="nil"/>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313" w:type="dxa"/>
            <w:vMerge/>
            <w:tcBorders>
              <w:top w:val="nil"/>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426" w:type="dxa"/>
            <w:vMerge/>
            <w:tcBorders>
              <w:top w:val="nil"/>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1813" w:type="dxa"/>
            <w:gridSpan w:val="3"/>
            <w:vMerge/>
            <w:tcBorders>
              <w:top w:val="nil"/>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r>
      <w:tr w:rsidR="004F0540" w:rsidRPr="0001020F" w:rsidTr="00286B9C">
        <w:trPr>
          <w:trHeight w:val="690"/>
        </w:trPr>
        <w:tc>
          <w:tcPr>
            <w:tcW w:w="157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出生地</w:t>
            </w:r>
          </w:p>
        </w:tc>
        <w:tc>
          <w:tcPr>
            <w:tcW w:w="2771"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243"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国籍</w:t>
            </w:r>
            <w:r w:rsidRPr="0001020F">
              <w:rPr>
                <w:rFonts w:ascii="Times New Roman" w:hAnsi="Times New Roman" w:cs="Times New Roman"/>
                <w:kern w:val="0"/>
                <w:szCs w:val="21"/>
              </w:rPr>
              <w:t xml:space="preserve"> </w:t>
            </w:r>
          </w:p>
        </w:tc>
        <w:tc>
          <w:tcPr>
            <w:tcW w:w="2514" w:type="dxa"/>
            <w:gridSpan w:val="6"/>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813" w:type="dxa"/>
            <w:gridSpan w:val="3"/>
            <w:vMerge/>
            <w:tcBorders>
              <w:top w:val="nil"/>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r>
      <w:tr w:rsidR="004F0540" w:rsidRPr="0001020F" w:rsidTr="00286B9C">
        <w:trPr>
          <w:trHeight w:val="762"/>
        </w:trPr>
        <w:tc>
          <w:tcPr>
            <w:tcW w:w="242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本人有效身份证件名称</w:t>
            </w:r>
          </w:p>
        </w:tc>
        <w:tc>
          <w:tcPr>
            <w:tcW w:w="1921"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592" w:type="dxa"/>
            <w:gridSpan w:val="6"/>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本人有效身份证件名号码</w:t>
            </w:r>
          </w:p>
        </w:tc>
        <w:tc>
          <w:tcPr>
            <w:tcW w:w="2978" w:type="dxa"/>
            <w:gridSpan w:val="6"/>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522"/>
        </w:trPr>
        <w:tc>
          <w:tcPr>
            <w:tcW w:w="242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毕业院校及专业、学位</w:t>
            </w:r>
          </w:p>
        </w:tc>
        <w:tc>
          <w:tcPr>
            <w:tcW w:w="7491" w:type="dxa"/>
            <w:gridSpan w:val="14"/>
            <w:tcBorders>
              <w:top w:val="single" w:sz="4" w:space="0" w:color="auto"/>
              <w:left w:val="nil"/>
              <w:bottom w:val="single" w:sz="4" w:space="0" w:color="auto"/>
              <w:right w:val="single" w:sz="4" w:space="0" w:color="000000"/>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720"/>
        </w:trPr>
        <w:tc>
          <w:tcPr>
            <w:tcW w:w="242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来江门前工作单位</w:t>
            </w:r>
          </w:p>
        </w:tc>
        <w:tc>
          <w:tcPr>
            <w:tcW w:w="4200" w:type="dxa"/>
            <w:gridSpan w:val="7"/>
            <w:tcBorders>
              <w:top w:val="single" w:sz="4" w:space="0" w:color="auto"/>
              <w:left w:val="nil"/>
              <w:bottom w:val="single" w:sz="4" w:space="0" w:color="auto"/>
              <w:right w:val="single" w:sz="4" w:space="0" w:color="000000"/>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052"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职务</w:t>
            </w:r>
          </w:p>
        </w:tc>
        <w:tc>
          <w:tcPr>
            <w:tcW w:w="2239" w:type="dxa"/>
            <w:gridSpan w:val="4"/>
            <w:tcBorders>
              <w:top w:val="single" w:sz="4" w:space="0" w:color="auto"/>
              <w:left w:val="nil"/>
              <w:bottom w:val="single" w:sz="4" w:space="0" w:color="auto"/>
              <w:right w:val="single" w:sz="4" w:space="0" w:color="000000"/>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679"/>
        </w:trPr>
        <w:tc>
          <w:tcPr>
            <w:tcW w:w="242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拟</w:t>
            </w:r>
            <w:r w:rsidRPr="0001020F">
              <w:rPr>
                <w:rFonts w:ascii="Times New Roman" w:hAnsi="Times New Roman" w:cs="Times New Roman"/>
                <w:kern w:val="0"/>
                <w:szCs w:val="21"/>
              </w:rPr>
              <w:t>(</w:t>
            </w:r>
            <w:r w:rsidRPr="0001020F">
              <w:rPr>
                <w:rFonts w:ascii="Times New Roman" w:hAnsiTheme="minorEastAsia" w:cs="Times New Roman"/>
                <w:kern w:val="0"/>
                <w:szCs w:val="21"/>
              </w:rPr>
              <w:t>现</w:t>
            </w:r>
            <w:r w:rsidRPr="0001020F">
              <w:rPr>
                <w:rFonts w:ascii="Times New Roman" w:hAnsi="Times New Roman" w:cs="Times New Roman"/>
                <w:kern w:val="0"/>
                <w:szCs w:val="21"/>
              </w:rPr>
              <w:t>)</w:t>
            </w:r>
            <w:r w:rsidRPr="0001020F">
              <w:rPr>
                <w:rFonts w:ascii="Times New Roman" w:hAnsiTheme="minorEastAsia" w:cs="Times New Roman"/>
                <w:kern w:val="0"/>
                <w:szCs w:val="21"/>
              </w:rPr>
              <w:t>任职单位名称</w:t>
            </w:r>
            <w:r w:rsidRPr="0001020F">
              <w:rPr>
                <w:rFonts w:ascii="Times New Roman" w:hAnsi="Times New Roman" w:cs="Times New Roman"/>
                <w:kern w:val="0"/>
                <w:szCs w:val="21"/>
              </w:rPr>
              <w:t xml:space="preserve"> </w:t>
            </w:r>
          </w:p>
        </w:tc>
        <w:tc>
          <w:tcPr>
            <w:tcW w:w="4200" w:type="dxa"/>
            <w:gridSpan w:val="7"/>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776" w:type="dxa"/>
            <w:gridSpan w:val="5"/>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职务</w:t>
            </w:r>
            <w:r w:rsidRPr="0001020F">
              <w:rPr>
                <w:rFonts w:ascii="Times New Roman" w:hAnsi="Times New Roman" w:cs="Times New Roman"/>
                <w:kern w:val="0"/>
                <w:szCs w:val="21"/>
              </w:rPr>
              <w:t>(</w:t>
            </w:r>
            <w:r w:rsidRPr="0001020F">
              <w:rPr>
                <w:rFonts w:ascii="Times New Roman" w:hAnsiTheme="minorEastAsia" w:cs="Times New Roman"/>
                <w:kern w:val="0"/>
                <w:szCs w:val="21"/>
              </w:rPr>
              <w:t>岗位</w:t>
            </w:r>
            <w:r w:rsidRPr="0001020F">
              <w:rPr>
                <w:rFonts w:ascii="Times New Roman" w:hAnsi="Times New Roman" w:cs="Times New Roman"/>
                <w:kern w:val="0"/>
                <w:szCs w:val="21"/>
              </w:rPr>
              <w:t>)</w:t>
            </w:r>
          </w:p>
        </w:tc>
        <w:tc>
          <w:tcPr>
            <w:tcW w:w="1515"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822"/>
        </w:trPr>
        <w:tc>
          <w:tcPr>
            <w:tcW w:w="242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拟（现）任职单位地址</w:t>
            </w:r>
          </w:p>
        </w:tc>
        <w:tc>
          <w:tcPr>
            <w:tcW w:w="4200" w:type="dxa"/>
            <w:gridSpan w:val="7"/>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776" w:type="dxa"/>
            <w:gridSpan w:val="5"/>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邮编</w:t>
            </w:r>
          </w:p>
        </w:tc>
        <w:tc>
          <w:tcPr>
            <w:tcW w:w="1515"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540"/>
        </w:trPr>
        <w:tc>
          <w:tcPr>
            <w:tcW w:w="134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教育经历</w:t>
            </w:r>
            <w:r w:rsidRPr="0001020F">
              <w:rPr>
                <w:rFonts w:ascii="Times New Roman" w:hAnsi="Times New Roman" w:cs="Times New Roman"/>
                <w:kern w:val="0"/>
                <w:szCs w:val="21"/>
              </w:rPr>
              <w:br/>
              <w:t>(</w:t>
            </w:r>
            <w:r w:rsidRPr="0001020F">
              <w:rPr>
                <w:rFonts w:ascii="Times New Roman" w:hAnsiTheme="minorEastAsia" w:cs="Times New Roman"/>
                <w:kern w:val="0"/>
                <w:szCs w:val="21"/>
              </w:rPr>
              <w:t>从本科填起</w:t>
            </w:r>
            <w:r w:rsidRPr="0001020F">
              <w:rPr>
                <w:rFonts w:ascii="Times New Roman" w:hAnsi="Times New Roman" w:cs="Times New Roman"/>
                <w:kern w:val="0"/>
                <w:szCs w:val="21"/>
              </w:rPr>
              <w:t xml:space="preserve">)           </w:t>
            </w:r>
          </w:p>
        </w:tc>
        <w:tc>
          <w:tcPr>
            <w:tcW w:w="2700"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学位</w:t>
            </w:r>
          </w:p>
        </w:tc>
        <w:tc>
          <w:tcPr>
            <w:tcW w:w="2158" w:type="dxa"/>
            <w:gridSpan w:val="5"/>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时间</w:t>
            </w:r>
          </w:p>
        </w:tc>
        <w:tc>
          <w:tcPr>
            <w:tcW w:w="1165"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国家</w:t>
            </w:r>
          </w:p>
        </w:tc>
        <w:tc>
          <w:tcPr>
            <w:tcW w:w="1631"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院校</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专业</w:t>
            </w:r>
          </w:p>
        </w:tc>
      </w:tr>
      <w:tr w:rsidR="004F0540" w:rsidRPr="0001020F" w:rsidTr="00286B9C">
        <w:trPr>
          <w:trHeight w:val="319"/>
        </w:trPr>
        <w:tc>
          <w:tcPr>
            <w:tcW w:w="1345" w:type="dxa"/>
            <w:gridSpan w:val="2"/>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2700"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06"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1" w:type="dxa"/>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931"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165"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631"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319"/>
        </w:trPr>
        <w:tc>
          <w:tcPr>
            <w:tcW w:w="1345" w:type="dxa"/>
            <w:gridSpan w:val="2"/>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2700"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06"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1" w:type="dxa"/>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931"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165"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631"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319"/>
        </w:trPr>
        <w:tc>
          <w:tcPr>
            <w:tcW w:w="1345" w:type="dxa"/>
            <w:gridSpan w:val="2"/>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2700"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06"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1" w:type="dxa"/>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931"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165"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631"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319"/>
        </w:trPr>
        <w:tc>
          <w:tcPr>
            <w:tcW w:w="1345" w:type="dxa"/>
            <w:gridSpan w:val="2"/>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2700"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06"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1" w:type="dxa"/>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931"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165"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631"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499"/>
        </w:trPr>
        <w:tc>
          <w:tcPr>
            <w:tcW w:w="134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工作经历</w:t>
            </w:r>
            <w:r w:rsidRPr="0001020F">
              <w:rPr>
                <w:rFonts w:ascii="Times New Roman" w:hAnsi="Times New Roman" w:cs="Times New Roman"/>
                <w:kern w:val="0"/>
                <w:szCs w:val="21"/>
              </w:rPr>
              <w:t xml:space="preserve"> </w:t>
            </w:r>
            <w:r w:rsidRPr="0001020F">
              <w:rPr>
                <w:rFonts w:ascii="Times New Roman" w:hAnsi="Times New Roman" w:cs="Times New Roman"/>
                <w:kern w:val="0"/>
                <w:szCs w:val="21"/>
              </w:rPr>
              <w:br/>
              <w:t>(</w:t>
            </w:r>
            <w:r w:rsidRPr="0001020F">
              <w:rPr>
                <w:rFonts w:ascii="Times New Roman" w:hAnsiTheme="minorEastAsia" w:cs="Times New Roman"/>
                <w:kern w:val="0"/>
                <w:szCs w:val="21"/>
              </w:rPr>
              <w:t>兼职请注明</w:t>
            </w:r>
            <w:r w:rsidRPr="0001020F">
              <w:rPr>
                <w:rFonts w:ascii="Times New Roman" w:hAnsi="Times New Roman" w:cs="Times New Roman"/>
                <w:kern w:val="0"/>
                <w:szCs w:val="21"/>
              </w:rPr>
              <w:t xml:space="preserve">)     </w:t>
            </w:r>
          </w:p>
        </w:tc>
        <w:tc>
          <w:tcPr>
            <w:tcW w:w="3005"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职务</w:t>
            </w:r>
          </w:p>
        </w:tc>
        <w:tc>
          <w:tcPr>
            <w:tcW w:w="2279" w:type="dxa"/>
            <w:gridSpan w:val="5"/>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时间</w:t>
            </w:r>
          </w:p>
        </w:tc>
        <w:tc>
          <w:tcPr>
            <w:tcW w:w="1052"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国家</w:t>
            </w:r>
          </w:p>
        </w:tc>
        <w:tc>
          <w:tcPr>
            <w:tcW w:w="2239"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单位</w:t>
            </w:r>
          </w:p>
        </w:tc>
      </w:tr>
      <w:tr w:rsidR="004F0540" w:rsidRPr="0001020F" w:rsidTr="00286B9C">
        <w:trPr>
          <w:trHeight w:val="285"/>
        </w:trPr>
        <w:tc>
          <w:tcPr>
            <w:tcW w:w="1345" w:type="dxa"/>
            <w:gridSpan w:val="2"/>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3005"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22"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1" w:type="dxa"/>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052"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239"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285"/>
        </w:trPr>
        <w:tc>
          <w:tcPr>
            <w:tcW w:w="1345" w:type="dxa"/>
            <w:gridSpan w:val="2"/>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3005"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22"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1" w:type="dxa"/>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052"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239"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285"/>
        </w:trPr>
        <w:tc>
          <w:tcPr>
            <w:tcW w:w="1345" w:type="dxa"/>
            <w:gridSpan w:val="2"/>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3005"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22"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1" w:type="dxa"/>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052"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239"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285"/>
        </w:trPr>
        <w:tc>
          <w:tcPr>
            <w:tcW w:w="1345" w:type="dxa"/>
            <w:gridSpan w:val="2"/>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3005"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22"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1" w:type="dxa"/>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052"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239"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285"/>
        </w:trPr>
        <w:tc>
          <w:tcPr>
            <w:tcW w:w="1345" w:type="dxa"/>
            <w:gridSpan w:val="2"/>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3005"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22"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1" w:type="dxa"/>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052"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239"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285"/>
        </w:trPr>
        <w:tc>
          <w:tcPr>
            <w:tcW w:w="1345" w:type="dxa"/>
            <w:gridSpan w:val="2"/>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3005"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22"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1" w:type="dxa"/>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052"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239"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285"/>
        </w:trPr>
        <w:tc>
          <w:tcPr>
            <w:tcW w:w="1345" w:type="dxa"/>
            <w:gridSpan w:val="2"/>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3005"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22"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1" w:type="dxa"/>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052"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239"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285"/>
        </w:trPr>
        <w:tc>
          <w:tcPr>
            <w:tcW w:w="1345" w:type="dxa"/>
            <w:gridSpan w:val="2"/>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3005"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22"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1" w:type="dxa"/>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052"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239"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285"/>
        </w:trPr>
        <w:tc>
          <w:tcPr>
            <w:tcW w:w="1345" w:type="dxa"/>
            <w:gridSpan w:val="2"/>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3005"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22"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1" w:type="dxa"/>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052"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239"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285"/>
        </w:trPr>
        <w:tc>
          <w:tcPr>
            <w:tcW w:w="1345" w:type="dxa"/>
            <w:gridSpan w:val="2"/>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3005"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22"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1" w:type="dxa"/>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052"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239"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285"/>
        </w:trPr>
        <w:tc>
          <w:tcPr>
            <w:tcW w:w="1345" w:type="dxa"/>
            <w:gridSpan w:val="2"/>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3005"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22"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1" w:type="dxa"/>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052"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239"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285"/>
        </w:trPr>
        <w:tc>
          <w:tcPr>
            <w:tcW w:w="1345" w:type="dxa"/>
            <w:gridSpan w:val="2"/>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3005"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22"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1" w:type="dxa"/>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052"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239"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286B9C">
        <w:trPr>
          <w:trHeight w:val="285"/>
        </w:trPr>
        <w:tc>
          <w:tcPr>
            <w:tcW w:w="1345" w:type="dxa"/>
            <w:gridSpan w:val="2"/>
            <w:vMerge/>
            <w:tcBorders>
              <w:top w:val="single" w:sz="4" w:space="0" w:color="auto"/>
              <w:left w:val="single" w:sz="4" w:space="0" w:color="auto"/>
              <w:bottom w:val="single" w:sz="4" w:space="0" w:color="auto"/>
              <w:right w:val="single" w:sz="4" w:space="0" w:color="auto"/>
            </w:tcBorders>
            <w:vAlign w:val="center"/>
            <w:hideMark/>
          </w:tcPr>
          <w:p w:rsidR="004F0540" w:rsidRPr="0001020F" w:rsidRDefault="004F0540" w:rsidP="004F0540">
            <w:pPr>
              <w:widowControl/>
              <w:jc w:val="left"/>
              <w:rPr>
                <w:rFonts w:ascii="Times New Roman" w:hAnsi="Times New Roman" w:cs="Times New Roman"/>
                <w:kern w:val="0"/>
                <w:szCs w:val="21"/>
              </w:rPr>
            </w:pPr>
          </w:p>
        </w:tc>
        <w:tc>
          <w:tcPr>
            <w:tcW w:w="3005"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22"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1" w:type="dxa"/>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1052" w:type="dxa"/>
            <w:gridSpan w:val="3"/>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239"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bl>
    <w:p w:rsidR="004F0540" w:rsidRPr="0001020F" w:rsidRDefault="004F0540" w:rsidP="004F0540">
      <w:pPr>
        <w:spacing w:line="640" w:lineRule="exact"/>
        <w:jc w:val="left"/>
        <w:rPr>
          <w:rFonts w:ascii="Times New Roman" w:hAnsi="Times New Roman" w:cs="Times New Roman"/>
          <w:b/>
          <w:sz w:val="32"/>
          <w:szCs w:val="32"/>
          <w:u w:val="single"/>
        </w:rPr>
        <w:sectPr w:rsidR="004F0540" w:rsidRPr="0001020F" w:rsidSect="00DD4CAD">
          <w:pgSz w:w="11906" w:h="16838"/>
          <w:pgMar w:top="1440" w:right="1134" w:bottom="1440" w:left="1134" w:header="851" w:footer="992" w:gutter="0"/>
          <w:cols w:space="425"/>
          <w:docGrid w:type="lines" w:linePitch="312"/>
        </w:sectPr>
      </w:pPr>
    </w:p>
    <w:tbl>
      <w:tblPr>
        <w:tblW w:w="9928" w:type="dxa"/>
        <w:tblInd w:w="89" w:type="dxa"/>
        <w:tblLook w:val="04A0"/>
      </w:tblPr>
      <w:tblGrid>
        <w:gridCol w:w="328"/>
        <w:gridCol w:w="328"/>
        <w:gridCol w:w="328"/>
        <w:gridCol w:w="296"/>
        <w:gridCol w:w="32"/>
        <w:gridCol w:w="288"/>
        <w:gridCol w:w="40"/>
        <w:gridCol w:w="327"/>
        <w:gridCol w:w="327"/>
        <w:gridCol w:w="266"/>
        <w:gridCol w:w="61"/>
        <w:gridCol w:w="327"/>
        <w:gridCol w:w="327"/>
        <w:gridCol w:w="327"/>
        <w:gridCol w:w="494"/>
        <w:gridCol w:w="327"/>
        <w:gridCol w:w="327"/>
        <w:gridCol w:w="168"/>
        <w:gridCol w:w="202"/>
        <w:gridCol w:w="214"/>
        <w:gridCol w:w="426"/>
        <w:gridCol w:w="35"/>
        <w:gridCol w:w="285"/>
        <w:gridCol w:w="131"/>
        <w:gridCol w:w="326"/>
        <w:gridCol w:w="325"/>
        <w:gridCol w:w="178"/>
        <w:gridCol w:w="238"/>
        <w:gridCol w:w="82"/>
        <w:gridCol w:w="245"/>
        <w:gridCol w:w="422"/>
        <w:gridCol w:w="416"/>
        <w:gridCol w:w="410"/>
        <w:gridCol w:w="405"/>
        <w:gridCol w:w="222"/>
        <w:gridCol w:w="222"/>
        <w:gridCol w:w="218"/>
        <w:gridCol w:w="8"/>
      </w:tblGrid>
      <w:tr w:rsidR="00286B9C" w:rsidRPr="0001020F" w:rsidTr="004F0540">
        <w:trPr>
          <w:gridAfter w:val="1"/>
          <w:wAfter w:w="8" w:type="dxa"/>
          <w:trHeight w:val="561"/>
        </w:trPr>
        <w:tc>
          <w:tcPr>
            <w:tcW w:w="9920" w:type="dxa"/>
            <w:gridSpan w:val="37"/>
            <w:tcBorders>
              <w:top w:val="single" w:sz="4" w:space="0" w:color="auto"/>
              <w:left w:val="single" w:sz="4" w:space="0" w:color="auto"/>
              <w:bottom w:val="single" w:sz="4" w:space="0" w:color="auto"/>
              <w:right w:val="single" w:sz="4" w:space="0" w:color="auto"/>
            </w:tcBorders>
            <w:shd w:val="clear" w:color="auto" w:fill="auto"/>
            <w:vAlign w:val="center"/>
            <w:hideMark/>
          </w:tcPr>
          <w:p w:rsidR="00286B9C" w:rsidRPr="0001020F" w:rsidRDefault="00286B9C" w:rsidP="00286B9C">
            <w:pPr>
              <w:spacing w:line="640" w:lineRule="exact"/>
              <w:jc w:val="left"/>
              <w:rPr>
                <w:rFonts w:ascii="Times New Roman" w:hAnsi="Times New Roman" w:cs="Times New Roman"/>
                <w:b/>
                <w:sz w:val="36"/>
                <w:szCs w:val="36"/>
              </w:rPr>
            </w:pPr>
            <w:r w:rsidRPr="0001020F">
              <w:rPr>
                <w:rFonts w:ascii="Times New Roman" w:hAnsiTheme="minorEastAsia" w:cs="Times New Roman"/>
                <w:b/>
                <w:sz w:val="24"/>
                <w:szCs w:val="36"/>
              </w:rPr>
              <w:t>二、申报人专长及代表性成果</w:t>
            </w:r>
          </w:p>
        </w:tc>
      </w:tr>
      <w:tr w:rsidR="004F0540" w:rsidRPr="0001020F" w:rsidTr="004F0540">
        <w:trPr>
          <w:gridAfter w:val="1"/>
          <w:wAfter w:w="8" w:type="dxa"/>
          <w:trHeight w:val="561"/>
        </w:trPr>
        <w:tc>
          <w:tcPr>
            <w:tcW w:w="9920" w:type="dxa"/>
            <w:gridSpan w:val="37"/>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01020F" w:rsidP="004F0540">
            <w:pPr>
              <w:widowControl/>
              <w:jc w:val="left"/>
              <w:rPr>
                <w:rFonts w:ascii="Times New Roman" w:hAnsi="Times New Roman" w:cs="Times New Roman"/>
                <w:kern w:val="0"/>
                <w:szCs w:val="21"/>
              </w:rPr>
            </w:pPr>
            <w:r w:rsidRPr="0001020F">
              <w:rPr>
                <w:rFonts w:ascii="Times New Roman" w:hAnsi="Times New Roman" w:cs="Times New Roman"/>
                <w:kern w:val="0"/>
                <w:szCs w:val="21"/>
              </w:rPr>
              <w:t>1.</w:t>
            </w:r>
            <w:r w:rsidR="004F0540" w:rsidRPr="0001020F">
              <w:rPr>
                <w:rFonts w:ascii="Times New Roman" w:hAnsiTheme="minorEastAsia" w:cs="Times New Roman"/>
                <w:kern w:val="0"/>
                <w:szCs w:val="21"/>
              </w:rPr>
              <w:t>本人简介及对本人专长的描述、专业（学术）水平的自我评价</w:t>
            </w:r>
            <w:r w:rsidR="004F0540" w:rsidRPr="0001020F">
              <w:rPr>
                <w:rFonts w:ascii="Times New Roman" w:hAnsi="Times New Roman" w:cs="Times New Roman"/>
                <w:kern w:val="0"/>
                <w:szCs w:val="21"/>
              </w:rPr>
              <w:t xml:space="preserve">                                                                                                                                                                                       </w:t>
            </w:r>
          </w:p>
        </w:tc>
      </w:tr>
      <w:tr w:rsidR="004F0540" w:rsidRPr="0001020F" w:rsidTr="0001020F">
        <w:trPr>
          <w:gridAfter w:val="1"/>
          <w:wAfter w:w="8" w:type="dxa"/>
          <w:trHeight w:val="2318"/>
        </w:trPr>
        <w:tc>
          <w:tcPr>
            <w:tcW w:w="9920" w:type="dxa"/>
            <w:gridSpan w:val="37"/>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r>
      <w:tr w:rsidR="004F0540" w:rsidRPr="0001020F" w:rsidTr="004F0540">
        <w:trPr>
          <w:gridAfter w:val="1"/>
          <w:wAfter w:w="8" w:type="dxa"/>
          <w:trHeight w:val="600"/>
        </w:trPr>
        <w:tc>
          <w:tcPr>
            <w:tcW w:w="9920" w:type="dxa"/>
            <w:gridSpan w:val="37"/>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Cs w:val="21"/>
              </w:rPr>
            </w:pPr>
            <w:r w:rsidRPr="0001020F">
              <w:rPr>
                <w:rFonts w:ascii="Times New Roman" w:hAnsi="Times New Roman" w:cs="Times New Roman"/>
                <w:kern w:val="0"/>
                <w:szCs w:val="21"/>
              </w:rPr>
              <w:t>2.</w:t>
            </w:r>
            <w:r w:rsidRPr="0001020F">
              <w:rPr>
                <w:rFonts w:ascii="Times New Roman" w:hAnsiTheme="minorEastAsia" w:cs="Times New Roman"/>
                <w:kern w:val="0"/>
                <w:szCs w:val="21"/>
              </w:rPr>
              <w:t>领导（参与）过的重要项目</w:t>
            </w:r>
            <w:r w:rsidRPr="0001020F">
              <w:rPr>
                <w:rFonts w:ascii="Times New Roman" w:hAnsi="Times New Roman" w:cs="Times New Roman"/>
                <w:kern w:val="0"/>
                <w:szCs w:val="21"/>
              </w:rPr>
              <w:t xml:space="preserve">                                                                   </w:t>
            </w:r>
          </w:p>
        </w:tc>
      </w:tr>
      <w:tr w:rsidR="004F0540" w:rsidRPr="0001020F" w:rsidTr="004F0540">
        <w:trPr>
          <w:gridAfter w:val="1"/>
          <w:wAfter w:w="8" w:type="dxa"/>
          <w:trHeight w:val="580"/>
        </w:trPr>
        <w:tc>
          <w:tcPr>
            <w:tcW w:w="2560"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起止时间</w:t>
            </w:r>
          </w:p>
        </w:tc>
        <w:tc>
          <w:tcPr>
            <w:tcW w:w="2560" w:type="dxa"/>
            <w:gridSpan w:val="9"/>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项目性质和来源</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经费总额</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参与人数</w:t>
            </w:r>
          </w:p>
        </w:tc>
        <w:tc>
          <w:tcPr>
            <w:tcW w:w="2880" w:type="dxa"/>
            <w:gridSpan w:val="10"/>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申报人的具体职位和任务</w:t>
            </w:r>
          </w:p>
        </w:tc>
      </w:tr>
      <w:tr w:rsidR="004F0540" w:rsidRPr="0001020F" w:rsidTr="004F0540">
        <w:trPr>
          <w:gridAfter w:val="1"/>
          <w:wAfter w:w="8" w:type="dxa"/>
          <w:trHeight w:val="285"/>
        </w:trPr>
        <w:tc>
          <w:tcPr>
            <w:tcW w:w="1280" w:type="dxa"/>
            <w:gridSpan w:val="4"/>
            <w:tcBorders>
              <w:top w:val="single" w:sz="4" w:space="0" w:color="auto"/>
              <w:left w:val="single" w:sz="4" w:space="0" w:color="auto"/>
              <w:bottom w:val="nil"/>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0" w:type="dxa"/>
            <w:gridSpan w:val="2"/>
            <w:tcBorders>
              <w:top w:val="nil"/>
              <w:left w:val="nil"/>
              <w:bottom w:val="nil"/>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960" w:type="dxa"/>
            <w:gridSpan w:val="4"/>
            <w:tcBorders>
              <w:top w:val="single" w:sz="4" w:space="0" w:color="auto"/>
              <w:left w:val="nil"/>
              <w:bottom w:val="nil"/>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560" w:type="dxa"/>
            <w:gridSpan w:val="9"/>
            <w:tcBorders>
              <w:top w:val="single" w:sz="4" w:space="0" w:color="auto"/>
              <w:left w:val="nil"/>
              <w:bottom w:val="nil"/>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nil"/>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nil"/>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880" w:type="dxa"/>
            <w:gridSpan w:val="10"/>
            <w:tcBorders>
              <w:top w:val="single" w:sz="4" w:space="0" w:color="auto"/>
              <w:left w:val="nil"/>
              <w:bottom w:val="nil"/>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4F0540">
        <w:trPr>
          <w:gridAfter w:val="1"/>
          <w:wAfter w:w="8" w:type="dxa"/>
          <w:trHeight w:val="285"/>
        </w:trPr>
        <w:tc>
          <w:tcPr>
            <w:tcW w:w="12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0" w:type="dxa"/>
            <w:gridSpan w:val="2"/>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560" w:type="dxa"/>
            <w:gridSpan w:val="9"/>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880" w:type="dxa"/>
            <w:gridSpan w:val="10"/>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4F0540">
        <w:trPr>
          <w:gridAfter w:val="1"/>
          <w:wAfter w:w="8" w:type="dxa"/>
          <w:trHeight w:val="285"/>
        </w:trPr>
        <w:tc>
          <w:tcPr>
            <w:tcW w:w="12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0" w:type="dxa"/>
            <w:gridSpan w:val="2"/>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560" w:type="dxa"/>
            <w:gridSpan w:val="9"/>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880" w:type="dxa"/>
            <w:gridSpan w:val="10"/>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4F0540">
        <w:trPr>
          <w:gridAfter w:val="1"/>
          <w:wAfter w:w="8" w:type="dxa"/>
          <w:trHeight w:val="285"/>
        </w:trPr>
        <w:tc>
          <w:tcPr>
            <w:tcW w:w="12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0" w:type="dxa"/>
            <w:gridSpan w:val="2"/>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560" w:type="dxa"/>
            <w:gridSpan w:val="9"/>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880" w:type="dxa"/>
            <w:gridSpan w:val="10"/>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4F0540">
        <w:trPr>
          <w:gridAfter w:val="1"/>
          <w:wAfter w:w="8" w:type="dxa"/>
          <w:trHeight w:val="285"/>
        </w:trPr>
        <w:tc>
          <w:tcPr>
            <w:tcW w:w="12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0" w:type="dxa"/>
            <w:gridSpan w:val="2"/>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560" w:type="dxa"/>
            <w:gridSpan w:val="9"/>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880" w:type="dxa"/>
            <w:gridSpan w:val="10"/>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4F0540">
        <w:trPr>
          <w:gridAfter w:val="1"/>
          <w:wAfter w:w="8" w:type="dxa"/>
          <w:trHeight w:val="285"/>
        </w:trPr>
        <w:tc>
          <w:tcPr>
            <w:tcW w:w="12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0" w:type="dxa"/>
            <w:gridSpan w:val="2"/>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560" w:type="dxa"/>
            <w:gridSpan w:val="9"/>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880" w:type="dxa"/>
            <w:gridSpan w:val="10"/>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4F0540">
        <w:trPr>
          <w:gridAfter w:val="1"/>
          <w:wAfter w:w="8" w:type="dxa"/>
          <w:trHeight w:val="285"/>
        </w:trPr>
        <w:tc>
          <w:tcPr>
            <w:tcW w:w="12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0" w:type="dxa"/>
            <w:gridSpan w:val="2"/>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560" w:type="dxa"/>
            <w:gridSpan w:val="9"/>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880" w:type="dxa"/>
            <w:gridSpan w:val="10"/>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4F0540">
        <w:trPr>
          <w:gridAfter w:val="1"/>
          <w:wAfter w:w="8" w:type="dxa"/>
          <w:trHeight w:val="285"/>
        </w:trPr>
        <w:tc>
          <w:tcPr>
            <w:tcW w:w="12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0" w:type="dxa"/>
            <w:gridSpan w:val="2"/>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560" w:type="dxa"/>
            <w:gridSpan w:val="9"/>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880" w:type="dxa"/>
            <w:gridSpan w:val="10"/>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4F0540">
        <w:trPr>
          <w:gridAfter w:val="1"/>
          <w:wAfter w:w="8" w:type="dxa"/>
          <w:trHeight w:val="285"/>
        </w:trPr>
        <w:tc>
          <w:tcPr>
            <w:tcW w:w="12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0" w:type="dxa"/>
            <w:gridSpan w:val="2"/>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560" w:type="dxa"/>
            <w:gridSpan w:val="9"/>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880" w:type="dxa"/>
            <w:gridSpan w:val="10"/>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4F0540">
        <w:trPr>
          <w:gridAfter w:val="1"/>
          <w:wAfter w:w="8" w:type="dxa"/>
          <w:trHeight w:val="285"/>
        </w:trPr>
        <w:tc>
          <w:tcPr>
            <w:tcW w:w="12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0" w:type="dxa"/>
            <w:gridSpan w:val="2"/>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560" w:type="dxa"/>
            <w:gridSpan w:val="9"/>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880" w:type="dxa"/>
            <w:gridSpan w:val="10"/>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4F0540">
        <w:trPr>
          <w:gridAfter w:val="1"/>
          <w:wAfter w:w="8" w:type="dxa"/>
          <w:trHeight w:val="285"/>
        </w:trPr>
        <w:tc>
          <w:tcPr>
            <w:tcW w:w="12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0" w:type="dxa"/>
            <w:gridSpan w:val="2"/>
            <w:tcBorders>
              <w:top w:val="nil"/>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560" w:type="dxa"/>
            <w:gridSpan w:val="9"/>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880" w:type="dxa"/>
            <w:gridSpan w:val="10"/>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4F0540">
        <w:trPr>
          <w:gridAfter w:val="1"/>
          <w:wAfter w:w="8" w:type="dxa"/>
          <w:trHeight w:val="285"/>
        </w:trPr>
        <w:tc>
          <w:tcPr>
            <w:tcW w:w="1280" w:type="dxa"/>
            <w:gridSpan w:val="4"/>
            <w:tcBorders>
              <w:top w:val="single" w:sz="4" w:space="0" w:color="auto"/>
              <w:left w:val="single" w:sz="4" w:space="0" w:color="auto"/>
              <w:bottom w:val="nil"/>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320" w:type="dxa"/>
            <w:gridSpan w:val="2"/>
            <w:tcBorders>
              <w:top w:val="nil"/>
              <w:left w:val="nil"/>
              <w:bottom w:val="nil"/>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imes New Roman" w:cs="Times New Roman"/>
                <w:kern w:val="0"/>
                <w:szCs w:val="21"/>
              </w:rPr>
              <w:t>-</w:t>
            </w:r>
          </w:p>
        </w:tc>
        <w:tc>
          <w:tcPr>
            <w:tcW w:w="960" w:type="dxa"/>
            <w:gridSpan w:val="4"/>
            <w:tcBorders>
              <w:top w:val="single" w:sz="4" w:space="0" w:color="auto"/>
              <w:left w:val="nil"/>
              <w:bottom w:val="nil"/>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560" w:type="dxa"/>
            <w:gridSpan w:val="9"/>
            <w:tcBorders>
              <w:top w:val="single" w:sz="4" w:space="0" w:color="auto"/>
              <w:left w:val="nil"/>
              <w:bottom w:val="nil"/>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nil"/>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960" w:type="dxa"/>
            <w:gridSpan w:val="4"/>
            <w:tcBorders>
              <w:top w:val="single" w:sz="4" w:space="0" w:color="auto"/>
              <w:left w:val="nil"/>
              <w:bottom w:val="nil"/>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c>
          <w:tcPr>
            <w:tcW w:w="2880" w:type="dxa"/>
            <w:gridSpan w:val="10"/>
            <w:tcBorders>
              <w:top w:val="single" w:sz="4" w:space="0" w:color="auto"/>
              <w:left w:val="nil"/>
              <w:bottom w:val="nil"/>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Cs w:val="21"/>
              </w:rPr>
            </w:pPr>
            <w:r w:rsidRPr="0001020F">
              <w:rPr>
                <w:rFonts w:ascii="Times New Roman" w:hAnsiTheme="minorEastAsia" w:cs="Times New Roman"/>
                <w:kern w:val="0"/>
                <w:szCs w:val="21"/>
              </w:rPr>
              <w:t xml:space="preserve">　</w:t>
            </w:r>
          </w:p>
        </w:tc>
      </w:tr>
      <w:tr w:rsidR="004F0540" w:rsidRPr="0001020F" w:rsidTr="004F0540">
        <w:trPr>
          <w:gridAfter w:val="1"/>
          <w:wAfter w:w="8" w:type="dxa"/>
          <w:trHeight w:val="375"/>
        </w:trPr>
        <w:tc>
          <w:tcPr>
            <w:tcW w:w="9920" w:type="dxa"/>
            <w:gridSpan w:val="37"/>
            <w:tcBorders>
              <w:top w:val="single" w:sz="4" w:space="0" w:color="auto"/>
              <w:left w:val="single" w:sz="4" w:space="0" w:color="auto"/>
              <w:bottom w:val="nil"/>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 w:val="20"/>
                <w:szCs w:val="20"/>
              </w:rPr>
            </w:pPr>
            <w:r w:rsidRPr="0001020F">
              <w:rPr>
                <w:rFonts w:ascii="Times New Roman" w:hAnsi="Times New Roman" w:cs="Times New Roman"/>
                <w:kern w:val="0"/>
                <w:sz w:val="20"/>
                <w:szCs w:val="20"/>
              </w:rPr>
              <w:t xml:space="preserve">3. </w:t>
            </w:r>
            <w:r w:rsidRPr="0001020F">
              <w:rPr>
                <w:rFonts w:ascii="Times New Roman" w:hAnsiTheme="minorEastAsia" w:cs="Times New Roman"/>
                <w:kern w:val="0"/>
                <w:sz w:val="20"/>
                <w:szCs w:val="20"/>
              </w:rPr>
              <w:t>代表性论著（论文）</w:t>
            </w:r>
          </w:p>
        </w:tc>
      </w:tr>
      <w:tr w:rsidR="004F0540" w:rsidRPr="0001020F" w:rsidTr="004F0540">
        <w:trPr>
          <w:gridAfter w:val="1"/>
          <w:wAfter w:w="8" w:type="dxa"/>
          <w:trHeight w:val="540"/>
        </w:trPr>
        <w:tc>
          <w:tcPr>
            <w:tcW w:w="16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发表时间</w:t>
            </w:r>
          </w:p>
        </w:tc>
        <w:tc>
          <w:tcPr>
            <w:tcW w:w="4160"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论著（论文）名称</w:t>
            </w:r>
          </w:p>
        </w:tc>
        <w:tc>
          <w:tcPr>
            <w:tcW w:w="160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发表载体</w:t>
            </w:r>
          </w:p>
        </w:tc>
        <w:tc>
          <w:tcPr>
            <w:tcW w:w="256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论著（论文）作者</w:t>
            </w:r>
          </w:p>
        </w:tc>
      </w:tr>
      <w:tr w:rsidR="004F0540" w:rsidRPr="0001020F" w:rsidTr="004F0540">
        <w:trPr>
          <w:gridAfter w:val="1"/>
          <w:wAfter w:w="8" w:type="dxa"/>
          <w:trHeight w:val="285"/>
        </w:trPr>
        <w:tc>
          <w:tcPr>
            <w:tcW w:w="16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4160"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160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256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r>
      <w:tr w:rsidR="004F0540" w:rsidRPr="0001020F" w:rsidTr="004F0540">
        <w:trPr>
          <w:gridAfter w:val="1"/>
          <w:wAfter w:w="8" w:type="dxa"/>
          <w:trHeight w:val="285"/>
        </w:trPr>
        <w:tc>
          <w:tcPr>
            <w:tcW w:w="16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4160"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160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256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r>
      <w:tr w:rsidR="004F0540" w:rsidRPr="0001020F" w:rsidTr="004F0540">
        <w:trPr>
          <w:gridAfter w:val="1"/>
          <w:wAfter w:w="8" w:type="dxa"/>
          <w:trHeight w:val="285"/>
        </w:trPr>
        <w:tc>
          <w:tcPr>
            <w:tcW w:w="16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4160"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160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256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r>
      <w:tr w:rsidR="004F0540" w:rsidRPr="0001020F" w:rsidTr="004F0540">
        <w:trPr>
          <w:gridAfter w:val="1"/>
          <w:wAfter w:w="8" w:type="dxa"/>
          <w:trHeight w:val="285"/>
        </w:trPr>
        <w:tc>
          <w:tcPr>
            <w:tcW w:w="16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4160"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160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256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r>
      <w:tr w:rsidR="004F0540" w:rsidRPr="0001020F" w:rsidTr="004F0540">
        <w:trPr>
          <w:gridAfter w:val="1"/>
          <w:wAfter w:w="8" w:type="dxa"/>
          <w:trHeight w:val="285"/>
        </w:trPr>
        <w:tc>
          <w:tcPr>
            <w:tcW w:w="16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4160"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160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256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r>
      <w:tr w:rsidR="004F0540" w:rsidRPr="0001020F" w:rsidTr="004F0540">
        <w:trPr>
          <w:gridAfter w:val="1"/>
          <w:wAfter w:w="8" w:type="dxa"/>
          <w:trHeight w:val="285"/>
        </w:trPr>
        <w:tc>
          <w:tcPr>
            <w:tcW w:w="16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4160"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160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256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r>
      <w:tr w:rsidR="004F0540" w:rsidRPr="0001020F" w:rsidTr="004F0540">
        <w:trPr>
          <w:gridAfter w:val="1"/>
          <w:wAfter w:w="8" w:type="dxa"/>
          <w:trHeight w:val="285"/>
        </w:trPr>
        <w:tc>
          <w:tcPr>
            <w:tcW w:w="16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4160"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160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256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r>
      <w:tr w:rsidR="004F0540" w:rsidRPr="0001020F" w:rsidTr="004F0540">
        <w:trPr>
          <w:gridAfter w:val="1"/>
          <w:wAfter w:w="8" w:type="dxa"/>
          <w:trHeight w:val="285"/>
        </w:trPr>
        <w:tc>
          <w:tcPr>
            <w:tcW w:w="16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4160"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160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256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r>
      <w:tr w:rsidR="004F0540" w:rsidRPr="0001020F" w:rsidTr="004F0540">
        <w:trPr>
          <w:gridAfter w:val="1"/>
          <w:wAfter w:w="8" w:type="dxa"/>
          <w:trHeight w:val="285"/>
        </w:trPr>
        <w:tc>
          <w:tcPr>
            <w:tcW w:w="16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4160"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160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256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r>
      <w:tr w:rsidR="004F0540" w:rsidRPr="0001020F" w:rsidTr="004F0540">
        <w:trPr>
          <w:gridAfter w:val="1"/>
          <w:wAfter w:w="8" w:type="dxa"/>
          <w:trHeight w:val="285"/>
        </w:trPr>
        <w:tc>
          <w:tcPr>
            <w:tcW w:w="16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4160"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160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256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r>
      <w:tr w:rsidR="004F0540" w:rsidRPr="0001020F" w:rsidTr="004F0540">
        <w:trPr>
          <w:gridAfter w:val="1"/>
          <w:wAfter w:w="8" w:type="dxa"/>
          <w:trHeight w:val="285"/>
        </w:trPr>
        <w:tc>
          <w:tcPr>
            <w:tcW w:w="16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4160"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160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256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r>
      <w:tr w:rsidR="004F0540" w:rsidRPr="0001020F" w:rsidTr="004F0540">
        <w:trPr>
          <w:gridAfter w:val="1"/>
          <w:wAfter w:w="8" w:type="dxa"/>
          <w:trHeight w:val="285"/>
        </w:trPr>
        <w:tc>
          <w:tcPr>
            <w:tcW w:w="16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01020F" w:rsidRDefault="004F0540" w:rsidP="004F0540">
            <w:pPr>
              <w:widowControl/>
              <w:jc w:val="left"/>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4160"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160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c>
          <w:tcPr>
            <w:tcW w:w="2560"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01020F" w:rsidRDefault="004F0540" w:rsidP="004F0540">
            <w:pPr>
              <w:widowControl/>
              <w:jc w:val="center"/>
              <w:rPr>
                <w:rFonts w:ascii="Times New Roman" w:hAnsi="Times New Roman" w:cs="Times New Roman"/>
                <w:kern w:val="0"/>
                <w:sz w:val="20"/>
                <w:szCs w:val="20"/>
              </w:rPr>
            </w:pPr>
            <w:r w:rsidRPr="0001020F">
              <w:rPr>
                <w:rFonts w:ascii="Times New Roman" w:hAnsiTheme="minorEastAsia" w:cs="Times New Roman"/>
                <w:kern w:val="0"/>
                <w:sz w:val="20"/>
                <w:szCs w:val="20"/>
              </w:rPr>
              <w:t xml:space="preserve">　</w:t>
            </w:r>
          </w:p>
        </w:tc>
      </w:tr>
      <w:tr w:rsidR="004F0540" w:rsidRPr="004F0540" w:rsidTr="009E1D98">
        <w:trPr>
          <w:trHeight w:val="522"/>
        </w:trPr>
        <w:tc>
          <w:tcPr>
            <w:tcW w:w="9928" w:type="dxa"/>
            <w:gridSpan w:val="38"/>
            <w:tcBorders>
              <w:top w:val="single" w:sz="4" w:space="0" w:color="auto"/>
              <w:left w:val="single" w:sz="4" w:space="0" w:color="auto"/>
              <w:bottom w:val="single" w:sz="4" w:space="0" w:color="auto"/>
              <w:right w:val="single" w:sz="4" w:space="0" w:color="000000"/>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4. </w:t>
            </w:r>
            <w:r w:rsidRPr="004F0540">
              <w:rPr>
                <w:rFonts w:ascii="宋体" w:eastAsia="宋体" w:hAnsi="宋体" w:cs="Times New Roman" w:hint="eastAsia"/>
                <w:kern w:val="0"/>
                <w:sz w:val="20"/>
                <w:szCs w:val="20"/>
              </w:rPr>
              <w:t>专利</w:t>
            </w:r>
          </w:p>
        </w:tc>
      </w:tr>
      <w:tr w:rsidR="004F0540" w:rsidRPr="004F0540" w:rsidTr="009E1D98">
        <w:trPr>
          <w:trHeight w:val="882"/>
        </w:trPr>
        <w:tc>
          <w:tcPr>
            <w:tcW w:w="1640" w:type="dxa"/>
            <w:gridSpan w:val="7"/>
            <w:tcBorders>
              <w:top w:val="nil"/>
              <w:left w:val="single" w:sz="4" w:space="0" w:color="auto"/>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宋体" w:eastAsia="宋体" w:hAnsi="宋体" w:cs="宋体"/>
                <w:kern w:val="0"/>
                <w:sz w:val="20"/>
                <w:szCs w:val="20"/>
              </w:rPr>
            </w:pPr>
            <w:r w:rsidRPr="004F0540">
              <w:rPr>
                <w:rFonts w:ascii="宋体" w:eastAsia="宋体" w:hAnsi="宋体" w:cs="宋体" w:hint="eastAsia"/>
                <w:kern w:val="0"/>
                <w:sz w:val="20"/>
                <w:szCs w:val="20"/>
              </w:rPr>
              <w:t>专利保护期</w:t>
            </w:r>
          </w:p>
        </w:tc>
        <w:tc>
          <w:tcPr>
            <w:tcW w:w="4155" w:type="dxa"/>
            <w:gridSpan w:val="15"/>
            <w:tcBorders>
              <w:top w:val="nil"/>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宋体" w:eastAsia="宋体" w:hAnsi="宋体" w:cs="宋体"/>
                <w:kern w:val="0"/>
                <w:sz w:val="20"/>
                <w:szCs w:val="20"/>
              </w:rPr>
            </w:pPr>
            <w:r w:rsidRPr="004F0540">
              <w:rPr>
                <w:rFonts w:ascii="宋体" w:eastAsia="宋体" w:hAnsi="宋体" w:cs="宋体" w:hint="eastAsia"/>
                <w:kern w:val="0"/>
                <w:sz w:val="20"/>
                <w:szCs w:val="20"/>
              </w:rPr>
              <w:t>专利名称</w:t>
            </w:r>
          </w:p>
        </w:tc>
        <w:tc>
          <w:tcPr>
            <w:tcW w:w="1810" w:type="dxa"/>
            <w:gridSpan w:val="8"/>
            <w:tcBorders>
              <w:top w:val="nil"/>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宋体" w:eastAsia="宋体" w:hAnsi="宋体" w:cs="宋体"/>
                <w:kern w:val="0"/>
                <w:sz w:val="20"/>
                <w:szCs w:val="20"/>
              </w:rPr>
            </w:pPr>
            <w:r w:rsidRPr="004F0540">
              <w:rPr>
                <w:rFonts w:ascii="宋体" w:eastAsia="宋体" w:hAnsi="宋体" w:cs="宋体" w:hint="eastAsia"/>
                <w:kern w:val="0"/>
                <w:sz w:val="20"/>
                <w:szCs w:val="20"/>
              </w:rPr>
              <w:t>授权国家</w:t>
            </w:r>
          </w:p>
        </w:tc>
        <w:tc>
          <w:tcPr>
            <w:tcW w:w="2323" w:type="dxa"/>
            <w:gridSpan w:val="8"/>
            <w:tcBorders>
              <w:top w:val="nil"/>
              <w:left w:val="nil"/>
              <w:bottom w:val="nil"/>
              <w:right w:val="single" w:sz="4" w:space="0" w:color="auto"/>
            </w:tcBorders>
            <w:shd w:val="clear" w:color="auto" w:fill="auto"/>
            <w:vAlign w:val="center"/>
            <w:hideMark/>
          </w:tcPr>
          <w:p w:rsidR="004F0540" w:rsidRPr="004F0540" w:rsidRDefault="004F0540" w:rsidP="004F0540">
            <w:pPr>
              <w:widowControl/>
              <w:jc w:val="center"/>
              <w:rPr>
                <w:rFonts w:ascii="宋体" w:eastAsia="宋体" w:hAnsi="宋体" w:cs="宋体"/>
                <w:kern w:val="0"/>
                <w:sz w:val="20"/>
                <w:szCs w:val="20"/>
              </w:rPr>
            </w:pPr>
            <w:r w:rsidRPr="004F0540">
              <w:rPr>
                <w:rFonts w:ascii="宋体" w:eastAsia="宋体" w:hAnsi="宋体" w:cs="宋体" w:hint="eastAsia"/>
                <w:kern w:val="0"/>
                <w:sz w:val="20"/>
                <w:szCs w:val="20"/>
              </w:rPr>
              <w:t>专利所有者</w:t>
            </w:r>
          </w:p>
        </w:tc>
      </w:tr>
      <w:tr w:rsidR="004F0540" w:rsidRPr="004F0540" w:rsidTr="009E1D98">
        <w:trPr>
          <w:trHeight w:val="285"/>
        </w:trPr>
        <w:tc>
          <w:tcPr>
            <w:tcW w:w="16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540" w:rsidRPr="004F0540" w:rsidRDefault="004F0540" w:rsidP="004F0540">
            <w:pPr>
              <w:widowControl/>
              <w:jc w:val="left"/>
              <w:rPr>
                <w:rFonts w:ascii="黑体" w:eastAsia="黑体" w:hAnsi="黑体" w:cs="宋体"/>
                <w:kern w:val="0"/>
                <w:sz w:val="20"/>
                <w:szCs w:val="20"/>
              </w:rPr>
            </w:pPr>
            <w:r w:rsidRPr="004F0540">
              <w:rPr>
                <w:rFonts w:ascii="黑体" w:eastAsia="黑体" w:hAnsi="黑体" w:cs="宋体" w:hint="eastAsia"/>
                <w:kern w:val="0"/>
                <w:sz w:val="20"/>
                <w:szCs w:val="20"/>
              </w:rPr>
              <w:t xml:space="preserve">　</w:t>
            </w:r>
          </w:p>
        </w:tc>
        <w:tc>
          <w:tcPr>
            <w:tcW w:w="4155"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1810" w:type="dxa"/>
            <w:gridSpan w:val="8"/>
            <w:tcBorders>
              <w:top w:val="single" w:sz="4" w:space="0" w:color="auto"/>
              <w:left w:val="nil"/>
              <w:bottom w:val="single" w:sz="4" w:space="0" w:color="auto"/>
              <w:right w:val="single" w:sz="4" w:space="0" w:color="auto"/>
            </w:tcBorders>
            <w:shd w:val="clear" w:color="auto" w:fill="auto"/>
            <w:noWrap/>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2323"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r>
      <w:tr w:rsidR="004F0540" w:rsidRPr="004F0540" w:rsidTr="009E1D98">
        <w:trPr>
          <w:trHeight w:val="285"/>
        </w:trPr>
        <w:tc>
          <w:tcPr>
            <w:tcW w:w="16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540" w:rsidRPr="004F0540" w:rsidRDefault="004F0540" w:rsidP="004F0540">
            <w:pPr>
              <w:widowControl/>
              <w:jc w:val="left"/>
              <w:rPr>
                <w:rFonts w:ascii="黑体" w:eastAsia="黑体" w:hAnsi="黑体" w:cs="宋体"/>
                <w:kern w:val="0"/>
                <w:sz w:val="20"/>
                <w:szCs w:val="20"/>
              </w:rPr>
            </w:pPr>
            <w:r w:rsidRPr="004F0540">
              <w:rPr>
                <w:rFonts w:ascii="黑体" w:eastAsia="黑体" w:hAnsi="黑体" w:cs="宋体" w:hint="eastAsia"/>
                <w:kern w:val="0"/>
                <w:sz w:val="20"/>
                <w:szCs w:val="20"/>
              </w:rPr>
              <w:t xml:space="preserve">　</w:t>
            </w:r>
          </w:p>
        </w:tc>
        <w:tc>
          <w:tcPr>
            <w:tcW w:w="4155"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1810" w:type="dxa"/>
            <w:gridSpan w:val="8"/>
            <w:tcBorders>
              <w:top w:val="single" w:sz="4" w:space="0" w:color="auto"/>
              <w:left w:val="nil"/>
              <w:bottom w:val="single" w:sz="4" w:space="0" w:color="auto"/>
              <w:right w:val="single" w:sz="4" w:space="0" w:color="auto"/>
            </w:tcBorders>
            <w:shd w:val="clear" w:color="auto" w:fill="auto"/>
            <w:noWrap/>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2323"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r>
      <w:tr w:rsidR="004F0540" w:rsidRPr="004F0540" w:rsidTr="009E1D98">
        <w:trPr>
          <w:trHeight w:val="285"/>
        </w:trPr>
        <w:tc>
          <w:tcPr>
            <w:tcW w:w="16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540" w:rsidRPr="004F0540" w:rsidRDefault="004F0540" w:rsidP="004F0540">
            <w:pPr>
              <w:widowControl/>
              <w:jc w:val="left"/>
              <w:rPr>
                <w:rFonts w:ascii="黑体" w:eastAsia="黑体" w:hAnsi="黑体" w:cs="宋体"/>
                <w:kern w:val="0"/>
                <w:sz w:val="20"/>
                <w:szCs w:val="20"/>
              </w:rPr>
            </w:pPr>
            <w:r w:rsidRPr="004F0540">
              <w:rPr>
                <w:rFonts w:ascii="黑体" w:eastAsia="黑体" w:hAnsi="黑体" w:cs="宋体" w:hint="eastAsia"/>
                <w:kern w:val="0"/>
                <w:sz w:val="20"/>
                <w:szCs w:val="20"/>
              </w:rPr>
              <w:t xml:space="preserve">　</w:t>
            </w:r>
          </w:p>
        </w:tc>
        <w:tc>
          <w:tcPr>
            <w:tcW w:w="4155"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1810" w:type="dxa"/>
            <w:gridSpan w:val="8"/>
            <w:tcBorders>
              <w:top w:val="single" w:sz="4" w:space="0" w:color="auto"/>
              <w:left w:val="nil"/>
              <w:bottom w:val="single" w:sz="4" w:space="0" w:color="auto"/>
              <w:right w:val="single" w:sz="4" w:space="0" w:color="auto"/>
            </w:tcBorders>
            <w:shd w:val="clear" w:color="auto" w:fill="auto"/>
            <w:noWrap/>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2323"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r>
      <w:tr w:rsidR="004F0540" w:rsidRPr="004F0540" w:rsidTr="009E1D98">
        <w:trPr>
          <w:trHeight w:val="285"/>
        </w:trPr>
        <w:tc>
          <w:tcPr>
            <w:tcW w:w="16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540" w:rsidRPr="004F0540" w:rsidRDefault="004F0540" w:rsidP="004F0540">
            <w:pPr>
              <w:widowControl/>
              <w:jc w:val="left"/>
              <w:rPr>
                <w:rFonts w:ascii="黑体" w:eastAsia="黑体" w:hAnsi="黑体" w:cs="宋体"/>
                <w:kern w:val="0"/>
                <w:sz w:val="20"/>
                <w:szCs w:val="20"/>
              </w:rPr>
            </w:pPr>
            <w:r w:rsidRPr="004F0540">
              <w:rPr>
                <w:rFonts w:ascii="黑体" w:eastAsia="黑体" w:hAnsi="黑体" w:cs="宋体" w:hint="eastAsia"/>
                <w:kern w:val="0"/>
                <w:sz w:val="20"/>
                <w:szCs w:val="20"/>
              </w:rPr>
              <w:t xml:space="preserve">　</w:t>
            </w:r>
          </w:p>
        </w:tc>
        <w:tc>
          <w:tcPr>
            <w:tcW w:w="4155"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1810" w:type="dxa"/>
            <w:gridSpan w:val="8"/>
            <w:tcBorders>
              <w:top w:val="single" w:sz="4" w:space="0" w:color="auto"/>
              <w:left w:val="nil"/>
              <w:bottom w:val="single" w:sz="4" w:space="0" w:color="auto"/>
              <w:right w:val="single" w:sz="4" w:space="0" w:color="auto"/>
            </w:tcBorders>
            <w:shd w:val="clear" w:color="auto" w:fill="auto"/>
            <w:noWrap/>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2323"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r>
      <w:tr w:rsidR="004F0540" w:rsidRPr="004F0540" w:rsidTr="009E1D98">
        <w:trPr>
          <w:trHeight w:val="285"/>
        </w:trPr>
        <w:tc>
          <w:tcPr>
            <w:tcW w:w="16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540" w:rsidRPr="004F0540" w:rsidRDefault="004F0540" w:rsidP="004F0540">
            <w:pPr>
              <w:widowControl/>
              <w:jc w:val="left"/>
              <w:rPr>
                <w:rFonts w:ascii="黑体" w:eastAsia="黑体" w:hAnsi="黑体" w:cs="宋体"/>
                <w:kern w:val="0"/>
                <w:sz w:val="20"/>
                <w:szCs w:val="20"/>
              </w:rPr>
            </w:pPr>
            <w:r w:rsidRPr="004F0540">
              <w:rPr>
                <w:rFonts w:ascii="黑体" w:eastAsia="黑体" w:hAnsi="黑体" w:cs="宋体" w:hint="eastAsia"/>
                <w:kern w:val="0"/>
                <w:sz w:val="20"/>
                <w:szCs w:val="20"/>
              </w:rPr>
              <w:t xml:space="preserve">　</w:t>
            </w:r>
          </w:p>
        </w:tc>
        <w:tc>
          <w:tcPr>
            <w:tcW w:w="4155"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1810" w:type="dxa"/>
            <w:gridSpan w:val="8"/>
            <w:tcBorders>
              <w:top w:val="single" w:sz="4" w:space="0" w:color="auto"/>
              <w:left w:val="nil"/>
              <w:bottom w:val="single" w:sz="4" w:space="0" w:color="auto"/>
              <w:right w:val="single" w:sz="4" w:space="0" w:color="auto"/>
            </w:tcBorders>
            <w:shd w:val="clear" w:color="auto" w:fill="auto"/>
            <w:noWrap/>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2323"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r>
      <w:tr w:rsidR="004F0540" w:rsidRPr="004F0540" w:rsidTr="009E1D98">
        <w:trPr>
          <w:trHeight w:val="285"/>
        </w:trPr>
        <w:tc>
          <w:tcPr>
            <w:tcW w:w="16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540" w:rsidRPr="004F0540" w:rsidRDefault="004F0540" w:rsidP="004F0540">
            <w:pPr>
              <w:widowControl/>
              <w:jc w:val="left"/>
              <w:rPr>
                <w:rFonts w:ascii="黑体" w:eastAsia="黑体" w:hAnsi="黑体" w:cs="宋体"/>
                <w:kern w:val="0"/>
                <w:sz w:val="20"/>
                <w:szCs w:val="20"/>
              </w:rPr>
            </w:pPr>
            <w:r w:rsidRPr="004F0540">
              <w:rPr>
                <w:rFonts w:ascii="黑体" w:eastAsia="黑体" w:hAnsi="黑体" w:cs="宋体" w:hint="eastAsia"/>
                <w:kern w:val="0"/>
                <w:sz w:val="20"/>
                <w:szCs w:val="20"/>
              </w:rPr>
              <w:t xml:space="preserve">　</w:t>
            </w:r>
          </w:p>
        </w:tc>
        <w:tc>
          <w:tcPr>
            <w:tcW w:w="4155"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1810" w:type="dxa"/>
            <w:gridSpan w:val="8"/>
            <w:tcBorders>
              <w:top w:val="single" w:sz="4" w:space="0" w:color="auto"/>
              <w:left w:val="nil"/>
              <w:bottom w:val="single" w:sz="4" w:space="0" w:color="auto"/>
              <w:right w:val="single" w:sz="4" w:space="0" w:color="auto"/>
            </w:tcBorders>
            <w:shd w:val="clear" w:color="auto" w:fill="auto"/>
            <w:noWrap/>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2323"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r>
      <w:tr w:rsidR="004F0540" w:rsidRPr="004F0540" w:rsidTr="009E1D98">
        <w:trPr>
          <w:trHeight w:val="285"/>
        </w:trPr>
        <w:tc>
          <w:tcPr>
            <w:tcW w:w="16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540" w:rsidRPr="004F0540" w:rsidRDefault="004F0540" w:rsidP="004F0540">
            <w:pPr>
              <w:widowControl/>
              <w:jc w:val="left"/>
              <w:rPr>
                <w:rFonts w:ascii="黑体" w:eastAsia="黑体" w:hAnsi="黑体" w:cs="宋体"/>
                <w:kern w:val="0"/>
                <w:sz w:val="20"/>
                <w:szCs w:val="20"/>
              </w:rPr>
            </w:pPr>
            <w:r w:rsidRPr="004F0540">
              <w:rPr>
                <w:rFonts w:ascii="黑体" w:eastAsia="黑体" w:hAnsi="黑体" w:cs="宋体" w:hint="eastAsia"/>
                <w:kern w:val="0"/>
                <w:sz w:val="20"/>
                <w:szCs w:val="20"/>
              </w:rPr>
              <w:t xml:space="preserve">　</w:t>
            </w:r>
          </w:p>
        </w:tc>
        <w:tc>
          <w:tcPr>
            <w:tcW w:w="4155"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1810" w:type="dxa"/>
            <w:gridSpan w:val="8"/>
            <w:tcBorders>
              <w:top w:val="single" w:sz="4" w:space="0" w:color="auto"/>
              <w:left w:val="nil"/>
              <w:bottom w:val="single" w:sz="4" w:space="0" w:color="auto"/>
              <w:right w:val="single" w:sz="4" w:space="0" w:color="auto"/>
            </w:tcBorders>
            <w:shd w:val="clear" w:color="auto" w:fill="auto"/>
            <w:noWrap/>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2323"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r>
      <w:tr w:rsidR="004F0540" w:rsidRPr="004F0540" w:rsidTr="009E1D98">
        <w:trPr>
          <w:trHeight w:val="285"/>
        </w:trPr>
        <w:tc>
          <w:tcPr>
            <w:tcW w:w="16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540" w:rsidRPr="004F0540" w:rsidRDefault="004F0540" w:rsidP="004F0540">
            <w:pPr>
              <w:widowControl/>
              <w:jc w:val="left"/>
              <w:rPr>
                <w:rFonts w:ascii="黑体" w:eastAsia="黑体" w:hAnsi="黑体" w:cs="宋体"/>
                <w:kern w:val="0"/>
                <w:sz w:val="20"/>
                <w:szCs w:val="20"/>
              </w:rPr>
            </w:pPr>
            <w:r w:rsidRPr="004F0540">
              <w:rPr>
                <w:rFonts w:ascii="黑体" w:eastAsia="黑体" w:hAnsi="黑体" w:cs="宋体" w:hint="eastAsia"/>
                <w:kern w:val="0"/>
                <w:sz w:val="20"/>
                <w:szCs w:val="20"/>
              </w:rPr>
              <w:t xml:space="preserve">　</w:t>
            </w:r>
          </w:p>
        </w:tc>
        <w:tc>
          <w:tcPr>
            <w:tcW w:w="4155"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1810" w:type="dxa"/>
            <w:gridSpan w:val="8"/>
            <w:tcBorders>
              <w:top w:val="single" w:sz="4" w:space="0" w:color="auto"/>
              <w:left w:val="nil"/>
              <w:bottom w:val="single" w:sz="4" w:space="0" w:color="auto"/>
              <w:right w:val="single" w:sz="4" w:space="0" w:color="auto"/>
            </w:tcBorders>
            <w:shd w:val="clear" w:color="auto" w:fill="auto"/>
            <w:noWrap/>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2323"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r>
      <w:tr w:rsidR="004F0540" w:rsidRPr="004F0540" w:rsidTr="009E1D98">
        <w:trPr>
          <w:trHeight w:val="285"/>
        </w:trPr>
        <w:tc>
          <w:tcPr>
            <w:tcW w:w="16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540" w:rsidRPr="004F0540" w:rsidRDefault="004F0540" w:rsidP="004F0540">
            <w:pPr>
              <w:widowControl/>
              <w:jc w:val="left"/>
              <w:rPr>
                <w:rFonts w:ascii="黑体" w:eastAsia="黑体" w:hAnsi="黑体" w:cs="宋体"/>
                <w:kern w:val="0"/>
                <w:sz w:val="20"/>
                <w:szCs w:val="20"/>
              </w:rPr>
            </w:pPr>
            <w:r w:rsidRPr="004F0540">
              <w:rPr>
                <w:rFonts w:ascii="黑体" w:eastAsia="黑体" w:hAnsi="黑体" w:cs="宋体" w:hint="eastAsia"/>
                <w:kern w:val="0"/>
                <w:sz w:val="20"/>
                <w:szCs w:val="20"/>
              </w:rPr>
              <w:t xml:space="preserve">　</w:t>
            </w:r>
          </w:p>
        </w:tc>
        <w:tc>
          <w:tcPr>
            <w:tcW w:w="4155"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1810" w:type="dxa"/>
            <w:gridSpan w:val="8"/>
            <w:tcBorders>
              <w:top w:val="single" w:sz="4" w:space="0" w:color="auto"/>
              <w:left w:val="nil"/>
              <w:bottom w:val="single" w:sz="4" w:space="0" w:color="auto"/>
              <w:right w:val="single" w:sz="4" w:space="0" w:color="auto"/>
            </w:tcBorders>
            <w:shd w:val="clear" w:color="auto" w:fill="auto"/>
            <w:noWrap/>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2323"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r>
      <w:tr w:rsidR="004F0540" w:rsidRPr="004F0540" w:rsidTr="009E1D98">
        <w:trPr>
          <w:trHeight w:val="285"/>
        </w:trPr>
        <w:tc>
          <w:tcPr>
            <w:tcW w:w="16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540" w:rsidRPr="004F0540" w:rsidRDefault="004F0540" w:rsidP="004F0540">
            <w:pPr>
              <w:widowControl/>
              <w:jc w:val="left"/>
              <w:rPr>
                <w:rFonts w:ascii="黑体" w:eastAsia="黑体" w:hAnsi="黑体" w:cs="宋体"/>
                <w:kern w:val="0"/>
                <w:sz w:val="20"/>
                <w:szCs w:val="20"/>
              </w:rPr>
            </w:pPr>
            <w:r w:rsidRPr="004F0540">
              <w:rPr>
                <w:rFonts w:ascii="黑体" w:eastAsia="黑体" w:hAnsi="黑体" w:cs="宋体" w:hint="eastAsia"/>
                <w:kern w:val="0"/>
                <w:sz w:val="20"/>
                <w:szCs w:val="20"/>
              </w:rPr>
              <w:t xml:space="preserve">　</w:t>
            </w:r>
          </w:p>
        </w:tc>
        <w:tc>
          <w:tcPr>
            <w:tcW w:w="4155" w:type="dxa"/>
            <w:gridSpan w:val="15"/>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1810" w:type="dxa"/>
            <w:gridSpan w:val="8"/>
            <w:tcBorders>
              <w:top w:val="single" w:sz="4" w:space="0" w:color="auto"/>
              <w:left w:val="nil"/>
              <w:bottom w:val="single" w:sz="4" w:space="0" w:color="auto"/>
              <w:right w:val="single" w:sz="4" w:space="0" w:color="auto"/>
            </w:tcBorders>
            <w:shd w:val="clear" w:color="auto" w:fill="auto"/>
            <w:noWrap/>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2323" w:type="dxa"/>
            <w:gridSpan w:val="8"/>
            <w:tcBorders>
              <w:top w:val="single" w:sz="4" w:space="0" w:color="auto"/>
              <w:left w:val="nil"/>
              <w:bottom w:val="single" w:sz="4" w:space="0" w:color="auto"/>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r>
      <w:tr w:rsidR="004F0540" w:rsidRPr="004F0540" w:rsidTr="009E1D98">
        <w:trPr>
          <w:trHeight w:val="285"/>
        </w:trPr>
        <w:tc>
          <w:tcPr>
            <w:tcW w:w="1640" w:type="dxa"/>
            <w:gridSpan w:val="7"/>
            <w:tcBorders>
              <w:top w:val="single" w:sz="4" w:space="0" w:color="auto"/>
              <w:left w:val="single" w:sz="4" w:space="0" w:color="auto"/>
              <w:bottom w:val="nil"/>
              <w:right w:val="single" w:sz="4" w:space="0" w:color="auto"/>
            </w:tcBorders>
            <w:shd w:val="clear" w:color="auto" w:fill="auto"/>
            <w:noWrap/>
            <w:vAlign w:val="bottom"/>
            <w:hideMark/>
          </w:tcPr>
          <w:p w:rsidR="004F0540" w:rsidRPr="004F0540" w:rsidRDefault="004F0540" w:rsidP="004F0540">
            <w:pPr>
              <w:widowControl/>
              <w:jc w:val="left"/>
              <w:rPr>
                <w:rFonts w:ascii="黑体" w:eastAsia="黑体" w:hAnsi="黑体" w:cs="宋体"/>
                <w:kern w:val="0"/>
                <w:sz w:val="20"/>
                <w:szCs w:val="20"/>
              </w:rPr>
            </w:pPr>
            <w:r w:rsidRPr="004F0540">
              <w:rPr>
                <w:rFonts w:ascii="黑体" w:eastAsia="黑体" w:hAnsi="黑体" w:cs="宋体" w:hint="eastAsia"/>
                <w:kern w:val="0"/>
                <w:sz w:val="20"/>
                <w:szCs w:val="20"/>
              </w:rPr>
              <w:t xml:space="preserve">　</w:t>
            </w:r>
          </w:p>
        </w:tc>
        <w:tc>
          <w:tcPr>
            <w:tcW w:w="4155" w:type="dxa"/>
            <w:gridSpan w:val="15"/>
            <w:tcBorders>
              <w:top w:val="single" w:sz="4" w:space="0" w:color="auto"/>
              <w:left w:val="nil"/>
              <w:bottom w:val="nil"/>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1810" w:type="dxa"/>
            <w:gridSpan w:val="8"/>
            <w:tcBorders>
              <w:top w:val="single" w:sz="4" w:space="0" w:color="auto"/>
              <w:left w:val="nil"/>
              <w:bottom w:val="nil"/>
              <w:right w:val="single" w:sz="4" w:space="0" w:color="auto"/>
            </w:tcBorders>
            <w:shd w:val="clear" w:color="auto" w:fill="auto"/>
            <w:noWrap/>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2323" w:type="dxa"/>
            <w:gridSpan w:val="8"/>
            <w:tcBorders>
              <w:top w:val="single" w:sz="4" w:space="0" w:color="auto"/>
              <w:left w:val="nil"/>
              <w:bottom w:val="nil"/>
              <w:right w:val="single" w:sz="4" w:space="0" w:color="auto"/>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r>
      <w:tr w:rsidR="004F0540" w:rsidRPr="004F0540" w:rsidTr="009E1D98">
        <w:trPr>
          <w:trHeight w:val="720"/>
        </w:trPr>
        <w:tc>
          <w:tcPr>
            <w:tcW w:w="9928" w:type="dxa"/>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5. </w:t>
            </w:r>
            <w:r w:rsidRPr="004F0540">
              <w:rPr>
                <w:rFonts w:ascii="宋体" w:eastAsia="宋体" w:hAnsi="宋体" w:cs="Times New Roman" w:hint="eastAsia"/>
                <w:kern w:val="0"/>
                <w:sz w:val="20"/>
                <w:szCs w:val="20"/>
              </w:rPr>
              <w:t>自主知识产权情况</w:t>
            </w:r>
          </w:p>
        </w:tc>
      </w:tr>
      <w:tr w:rsidR="004F0540" w:rsidRPr="004F0540" w:rsidTr="009E1D98">
        <w:trPr>
          <w:trHeight w:val="2325"/>
        </w:trPr>
        <w:tc>
          <w:tcPr>
            <w:tcW w:w="9928" w:type="dxa"/>
            <w:gridSpan w:val="38"/>
            <w:tcBorders>
              <w:top w:val="single" w:sz="4" w:space="0" w:color="auto"/>
              <w:left w:val="single" w:sz="4" w:space="0" w:color="auto"/>
              <w:bottom w:val="nil"/>
              <w:right w:val="single" w:sz="4" w:space="0" w:color="auto"/>
            </w:tcBorders>
            <w:shd w:val="clear" w:color="auto" w:fill="auto"/>
            <w:noWrap/>
            <w:vAlign w:val="bottom"/>
            <w:hideMark/>
          </w:tcPr>
          <w:p w:rsidR="004F0540" w:rsidRPr="004F0540" w:rsidRDefault="004F0540" w:rsidP="004F0540">
            <w:pPr>
              <w:widowControl/>
              <w:jc w:val="left"/>
              <w:rPr>
                <w:rFonts w:ascii="黑体" w:eastAsia="黑体" w:hAnsi="黑体" w:cs="宋体"/>
                <w:kern w:val="0"/>
                <w:sz w:val="20"/>
                <w:szCs w:val="20"/>
              </w:rPr>
            </w:pPr>
            <w:r w:rsidRPr="004F0540">
              <w:rPr>
                <w:rFonts w:ascii="黑体" w:eastAsia="黑体" w:hAnsi="黑体" w:cs="宋体" w:hint="eastAsia"/>
                <w:kern w:val="0"/>
                <w:sz w:val="20"/>
                <w:szCs w:val="20"/>
              </w:rPr>
              <w:t xml:space="preserve">　</w:t>
            </w:r>
          </w:p>
        </w:tc>
      </w:tr>
      <w:tr w:rsidR="004F0540" w:rsidRPr="004F0540" w:rsidTr="009E1D98">
        <w:trPr>
          <w:trHeight w:val="859"/>
        </w:trPr>
        <w:tc>
          <w:tcPr>
            <w:tcW w:w="9928" w:type="dxa"/>
            <w:gridSpan w:val="38"/>
            <w:tcBorders>
              <w:top w:val="single" w:sz="4" w:space="0" w:color="auto"/>
              <w:left w:val="single" w:sz="4" w:space="0" w:color="auto"/>
              <w:bottom w:val="single" w:sz="4" w:space="0" w:color="auto"/>
              <w:right w:val="single" w:sz="4" w:space="0" w:color="000000"/>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6. </w:t>
            </w:r>
            <w:r w:rsidRPr="004F0540">
              <w:rPr>
                <w:rFonts w:ascii="宋体" w:eastAsia="宋体" w:hAnsi="宋体" w:cs="Times New Roman" w:hint="eastAsia"/>
                <w:kern w:val="0"/>
                <w:sz w:val="20"/>
                <w:szCs w:val="20"/>
              </w:rPr>
              <w:t>其他</w:t>
            </w:r>
            <w:r w:rsidRPr="004F0540">
              <w:rPr>
                <w:rFonts w:ascii="Times New Roman" w:eastAsia="宋体" w:hAnsi="Times New Roman" w:cs="Times New Roman"/>
                <w:kern w:val="0"/>
                <w:sz w:val="20"/>
                <w:szCs w:val="20"/>
              </w:rPr>
              <w:t>(</w:t>
            </w:r>
            <w:r w:rsidRPr="004F0540">
              <w:rPr>
                <w:rFonts w:ascii="宋体" w:eastAsia="宋体" w:hAnsi="宋体" w:cs="Times New Roman" w:hint="eastAsia"/>
                <w:kern w:val="0"/>
                <w:sz w:val="20"/>
                <w:szCs w:val="20"/>
              </w:rPr>
              <w:t>包括获得的重要奖项、在国际学术组织兼职、在国际学术会议做重要报告等情况）</w:t>
            </w:r>
          </w:p>
        </w:tc>
      </w:tr>
      <w:tr w:rsidR="009E1D98" w:rsidRPr="004F0540" w:rsidTr="009E1D98">
        <w:trPr>
          <w:trHeight w:val="4142"/>
        </w:trPr>
        <w:tc>
          <w:tcPr>
            <w:tcW w:w="9928" w:type="dxa"/>
            <w:gridSpan w:val="38"/>
            <w:tcBorders>
              <w:top w:val="single" w:sz="4" w:space="0" w:color="auto"/>
              <w:left w:val="single" w:sz="4" w:space="0" w:color="auto"/>
              <w:right w:val="single" w:sz="4" w:space="0" w:color="auto"/>
            </w:tcBorders>
            <w:shd w:val="clear" w:color="auto" w:fill="auto"/>
            <w:noWrap/>
            <w:vAlign w:val="bottom"/>
            <w:hideMark/>
          </w:tcPr>
          <w:p w:rsidR="009E1D98" w:rsidRPr="004F0540" w:rsidRDefault="009E1D98" w:rsidP="004F0540">
            <w:pPr>
              <w:widowControl/>
              <w:jc w:val="left"/>
              <w:rPr>
                <w:rFonts w:ascii="黑体" w:eastAsia="黑体" w:hAnsi="黑体" w:cs="宋体"/>
                <w:kern w:val="0"/>
                <w:sz w:val="20"/>
                <w:szCs w:val="20"/>
              </w:rPr>
            </w:pPr>
            <w:r w:rsidRPr="004F0540">
              <w:rPr>
                <w:rFonts w:ascii="黑体" w:eastAsia="黑体" w:hAnsi="黑体" w:cs="宋体" w:hint="eastAsia"/>
                <w:kern w:val="0"/>
                <w:sz w:val="20"/>
                <w:szCs w:val="20"/>
              </w:rPr>
              <w:t xml:space="preserve">　</w:t>
            </w:r>
          </w:p>
        </w:tc>
      </w:tr>
      <w:tr w:rsidR="004F0540" w:rsidRPr="004F0540" w:rsidTr="009E1D98">
        <w:trPr>
          <w:trHeight w:val="522"/>
        </w:trPr>
        <w:tc>
          <w:tcPr>
            <w:tcW w:w="328" w:type="dxa"/>
            <w:tcBorders>
              <w:top w:val="nil"/>
              <w:left w:val="single" w:sz="4" w:space="0" w:color="auto"/>
              <w:bottom w:val="nil"/>
              <w:right w:val="nil"/>
            </w:tcBorders>
            <w:shd w:val="clear" w:color="auto" w:fill="auto"/>
            <w:vAlign w:val="center"/>
            <w:hideMark/>
          </w:tcPr>
          <w:p w:rsidR="004F0540" w:rsidRPr="004F0540" w:rsidRDefault="004F0540" w:rsidP="004F0540">
            <w:pPr>
              <w:widowControl/>
              <w:jc w:val="left"/>
              <w:rPr>
                <w:rFonts w:ascii="黑体" w:eastAsia="黑体" w:hAnsi="黑体" w:cs="宋体"/>
                <w:kern w:val="0"/>
                <w:sz w:val="20"/>
                <w:szCs w:val="20"/>
              </w:rPr>
            </w:pPr>
            <w:r w:rsidRPr="004F0540">
              <w:rPr>
                <w:rFonts w:ascii="黑体" w:eastAsia="黑体" w:hAnsi="黑体" w:cs="宋体" w:hint="eastAsia"/>
                <w:kern w:val="0"/>
                <w:sz w:val="20"/>
                <w:szCs w:val="20"/>
              </w:rPr>
              <w:t xml:space="preserve">　</w:t>
            </w:r>
          </w:p>
        </w:tc>
        <w:tc>
          <w:tcPr>
            <w:tcW w:w="328" w:type="dxa"/>
            <w:tcBorders>
              <w:top w:val="nil"/>
              <w:left w:val="nil"/>
              <w:bottom w:val="nil"/>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p>
        </w:tc>
        <w:tc>
          <w:tcPr>
            <w:tcW w:w="328" w:type="dxa"/>
            <w:tcBorders>
              <w:top w:val="nil"/>
              <w:left w:val="nil"/>
              <w:bottom w:val="nil"/>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p>
        </w:tc>
        <w:tc>
          <w:tcPr>
            <w:tcW w:w="328" w:type="dxa"/>
            <w:gridSpan w:val="2"/>
            <w:tcBorders>
              <w:top w:val="nil"/>
              <w:left w:val="nil"/>
              <w:bottom w:val="nil"/>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p>
        </w:tc>
        <w:tc>
          <w:tcPr>
            <w:tcW w:w="328" w:type="dxa"/>
            <w:gridSpan w:val="2"/>
            <w:tcBorders>
              <w:top w:val="nil"/>
              <w:left w:val="nil"/>
              <w:bottom w:val="nil"/>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p>
        </w:tc>
        <w:tc>
          <w:tcPr>
            <w:tcW w:w="327" w:type="dxa"/>
            <w:tcBorders>
              <w:top w:val="nil"/>
              <w:left w:val="nil"/>
              <w:bottom w:val="nil"/>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p>
        </w:tc>
        <w:tc>
          <w:tcPr>
            <w:tcW w:w="327" w:type="dxa"/>
            <w:tcBorders>
              <w:top w:val="nil"/>
              <w:left w:val="nil"/>
              <w:bottom w:val="nil"/>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p>
        </w:tc>
        <w:tc>
          <w:tcPr>
            <w:tcW w:w="327" w:type="dxa"/>
            <w:gridSpan w:val="2"/>
            <w:tcBorders>
              <w:top w:val="nil"/>
              <w:left w:val="nil"/>
              <w:bottom w:val="nil"/>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p>
        </w:tc>
        <w:tc>
          <w:tcPr>
            <w:tcW w:w="327" w:type="dxa"/>
            <w:tcBorders>
              <w:top w:val="nil"/>
              <w:left w:val="nil"/>
              <w:bottom w:val="nil"/>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p>
        </w:tc>
        <w:tc>
          <w:tcPr>
            <w:tcW w:w="327" w:type="dxa"/>
            <w:tcBorders>
              <w:top w:val="nil"/>
              <w:left w:val="nil"/>
              <w:bottom w:val="nil"/>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p>
        </w:tc>
        <w:tc>
          <w:tcPr>
            <w:tcW w:w="327" w:type="dxa"/>
            <w:tcBorders>
              <w:top w:val="nil"/>
              <w:left w:val="nil"/>
              <w:bottom w:val="nil"/>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p>
        </w:tc>
        <w:tc>
          <w:tcPr>
            <w:tcW w:w="494" w:type="dxa"/>
            <w:tcBorders>
              <w:top w:val="nil"/>
              <w:left w:val="nil"/>
              <w:bottom w:val="nil"/>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p>
        </w:tc>
        <w:tc>
          <w:tcPr>
            <w:tcW w:w="327" w:type="dxa"/>
            <w:tcBorders>
              <w:top w:val="nil"/>
              <w:left w:val="nil"/>
              <w:bottom w:val="nil"/>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p>
        </w:tc>
        <w:tc>
          <w:tcPr>
            <w:tcW w:w="327" w:type="dxa"/>
            <w:tcBorders>
              <w:top w:val="nil"/>
              <w:left w:val="nil"/>
              <w:bottom w:val="nil"/>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p>
        </w:tc>
        <w:tc>
          <w:tcPr>
            <w:tcW w:w="1787" w:type="dxa"/>
            <w:gridSpan w:val="8"/>
            <w:tcBorders>
              <w:top w:val="nil"/>
              <w:left w:val="nil"/>
              <w:bottom w:val="nil"/>
              <w:right w:val="nil"/>
            </w:tcBorders>
            <w:shd w:val="clear" w:color="auto" w:fill="auto"/>
            <w:vAlign w:val="center"/>
            <w:hideMark/>
          </w:tcPr>
          <w:p w:rsidR="004F0540" w:rsidRPr="004F0540" w:rsidRDefault="004F0540" w:rsidP="004F0540">
            <w:pPr>
              <w:widowControl/>
              <w:jc w:val="right"/>
              <w:rPr>
                <w:rFonts w:ascii="宋体" w:eastAsia="宋体" w:hAnsi="宋体" w:cs="宋体"/>
                <w:kern w:val="0"/>
                <w:sz w:val="20"/>
                <w:szCs w:val="20"/>
              </w:rPr>
            </w:pPr>
          </w:p>
        </w:tc>
        <w:tc>
          <w:tcPr>
            <w:tcW w:w="3391" w:type="dxa"/>
            <w:gridSpan w:val="13"/>
            <w:tcBorders>
              <w:top w:val="nil"/>
              <w:left w:val="nil"/>
              <w:bottom w:val="nil"/>
              <w:right w:val="single" w:sz="4" w:space="0" w:color="000000"/>
            </w:tcBorders>
            <w:shd w:val="clear" w:color="auto" w:fill="auto"/>
            <w:vAlign w:val="center"/>
            <w:hideMark/>
          </w:tcPr>
          <w:p w:rsidR="004F0540" w:rsidRPr="004F0540" w:rsidRDefault="004F0540" w:rsidP="004F0540">
            <w:pPr>
              <w:widowControl/>
              <w:jc w:val="center"/>
              <w:rPr>
                <w:rFonts w:ascii="宋体" w:eastAsia="宋体" w:hAnsi="宋体" w:cs="宋体"/>
                <w:kern w:val="0"/>
                <w:sz w:val="20"/>
                <w:szCs w:val="20"/>
              </w:rPr>
            </w:pPr>
          </w:p>
        </w:tc>
      </w:tr>
      <w:tr w:rsidR="004F0540" w:rsidRPr="004F0540" w:rsidTr="009E1D98">
        <w:trPr>
          <w:trHeight w:val="285"/>
        </w:trPr>
        <w:tc>
          <w:tcPr>
            <w:tcW w:w="328" w:type="dxa"/>
            <w:tcBorders>
              <w:top w:val="nil"/>
              <w:left w:val="single" w:sz="4" w:space="0" w:color="auto"/>
              <w:bottom w:val="single" w:sz="4" w:space="0" w:color="auto"/>
              <w:right w:val="nil"/>
            </w:tcBorders>
            <w:shd w:val="clear" w:color="auto" w:fill="auto"/>
            <w:vAlign w:val="center"/>
            <w:hideMark/>
          </w:tcPr>
          <w:p w:rsidR="004F0540" w:rsidRPr="004F0540" w:rsidRDefault="004F0540" w:rsidP="004F0540">
            <w:pPr>
              <w:widowControl/>
              <w:jc w:val="left"/>
              <w:rPr>
                <w:rFonts w:ascii="黑体" w:eastAsia="黑体" w:hAnsi="黑体" w:cs="宋体"/>
                <w:kern w:val="0"/>
                <w:sz w:val="20"/>
                <w:szCs w:val="20"/>
              </w:rPr>
            </w:pPr>
            <w:r w:rsidRPr="004F0540">
              <w:rPr>
                <w:rFonts w:ascii="黑体" w:eastAsia="黑体" w:hAnsi="黑体" w:cs="宋体" w:hint="eastAsia"/>
                <w:kern w:val="0"/>
                <w:sz w:val="20"/>
                <w:szCs w:val="20"/>
              </w:rPr>
              <w:t xml:space="preserve">　</w:t>
            </w:r>
          </w:p>
        </w:tc>
        <w:tc>
          <w:tcPr>
            <w:tcW w:w="328" w:type="dxa"/>
            <w:tcBorders>
              <w:top w:val="nil"/>
              <w:left w:val="nil"/>
              <w:bottom w:val="single" w:sz="4" w:space="0" w:color="auto"/>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328" w:type="dxa"/>
            <w:tcBorders>
              <w:top w:val="nil"/>
              <w:left w:val="nil"/>
              <w:bottom w:val="single" w:sz="4" w:space="0" w:color="auto"/>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328" w:type="dxa"/>
            <w:gridSpan w:val="2"/>
            <w:tcBorders>
              <w:top w:val="nil"/>
              <w:left w:val="nil"/>
              <w:bottom w:val="single" w:sz="4" w:space="0" w:color="auto"/>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328" w:type="dxa"/>
            <w:gridSpan w:val="2"/>
            <w:tcBorders>
              <w:top w:val="nil"/>
              <w:left w:val="nil"/>
              <w:bottom w:val="single" w:sz="4" w:space="0" w:color="auto"/>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327" w:type="dxa"/>
            <w:tcBorders>
              <w:top w:val="nil"/>
              <w:left w:val="nil"/>
              <w:bottom w:val="single" w:sz="4" w:space="0" w:color="auto"/>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327" w:type="dxa"/>
            <w:tcBorders>
              <w:top w:val="nil"/>
              <w:left w:val="nil"/>
              <w:bottom w:val="single" w:sz="4" w:space="0" w:color="auto"/>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327" w:type="dxa"/>
            <w:gridSpan w:val="2"/>
            <w:tcBorders>
              <w:top w:val="nil"/>
              <w:left w:val="nil"/>
              <w:bottom w:val="single" w:sz="4" w:space="0" w:color="auto"/>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327" w:type="dxa"/>
            <w:tcBorders>
              <w:top w:val="nil"/>
              <w:left w:val="nil"/>
              <w:bottom w:val="single" w:sz="4" w:space="0" w:color="auto"/>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327" w:type="dxa"/>
            <w:tcBorders>
              <w:top w:val="nil"/>
              <w:left w:val="nil"/>
              <w:bottom w:val="single" w:sz="4" w:space="0" w:color="auto"/>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327" w:type="dxa"/>
            <w:tcBorders>
              <w:top w:val="nil"/>
              <w:left w:val="nil"/>
              <w:bottom w:val="single" w:sz="4" w:space="0" w:color="auto"/>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1316" w:type="dxa"/>
            <w:gridSpan w:val="4"/>
            <w:tcBorders>
              <w:top w:val="nil"/>
              <w:left w:val="nil"/>
              <w:bottom w:val="single" w:sz="4" w:space="0" w:color="auto"/>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p>
        </w:tc>
        <w:tc>
          <w:tcPr>
            <w:tcW w:w="416" w:type="dxa"/>
            <w:gridSpan w:val="2"/>
            <w:tcBorders>
              <w:top w:val="nil"/>
              <w:left w:val="nil"/>
              <w:bottom w:val="single" w:sz="4" w:space="0" w:color="auto"/>
              <w:right w:val="nil"/>
            </w:tcBorders>
            <w:shd w:val="clear" w:color="auto" w:fill="auto"/>
            <w:vAlign w:val="center"/>
            <w:hideMark/>
          </w:tcPr>
          <w:p w:rsidR="004F0540" w:rsidRPr="004F0540" w:rsidRDefault="004F0540" w:rsidP="004F0540">
            <w:pPr>
              <w:widowControl/>
              <w:jc w:val="left"/>
              <w:rPr>
                <w:rFonts w:ascii="宋体" w:eastAsia="宋体" w:hAnsi="宋体" w:cs="宋体"/>
                <w:kern w:val="0"/>
                <w:sz w:val="20"/>
                <w:szCs w:val="20"/>
              </w:rPr>
            </w:pPr>
          </w:p>
        </w:tc>
        <w:tc>
          <w:tcPr>
            <w:tcW w:w="461" w:type="dxa"/>
            <w:gridSpan w:val="2"/>
            <w:tcBorders>
              <w:top w:val="nil"/>
              <w:left w:val="nil"/>
              <w:bottom w:val="single" w:sz="4" w:space="0" w:color="auto"/>
              <w:right w:val="nil"/>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p>
        </w:tc>
        <w:tc>
          <w:tcPr>
            <w:tcW w:w="416" w:type="dxa"/>
            <w:gridSpan w:val="2"/>
            <w:tcBorders>
              <w:top w:val="nil"/>
              <w:left w:val="nil"/>
              <w:bottom w:val="single" w:sz="4" w:space="0" w:color="auto"/>
              <w:right w:val="nil"/>
            </w:tcBorders>
            <w:shd w:val="clear" w:color="auto" w:fill="auto"/>
            <w:vAlign w:val="center"/>
            <w:hideMark/>
          </w:tcPr>
          <w:p w:rsidR="004F0540" w:rsidRPr="004F0540" w:rsidRDefault="004F0540" w:rsidP="004F0540">
            <w:pPr>
              <w:widowControl/>
              <w:jc w:val="left"/>
              <w:rPr>
                <w:rFonts w:ascii="宋体" w:eastAsia="宋体" w:hAnsi="宋体" w:cs="宋体"/>
                <w:kern w:val="0"/>
                <w:sz w:val="20"/>
                <w:szCs w:val="20"/>
              </w:rPr>
            </w:pPr>
          </w:p>
        </w:tc>
        <w:tc>
          <w:tcPr>
            <w:tcW w:w="651" w:type="dxa"/>
            <w:gridSpan w:val="2"/>
            <w:tcBorders>
              <w:top w:val="nil"/>
              <w:left w:val="nil"/>
              <w:bottom w:val="single" w:sz="4" w:space="0" w:color="auto"/>
              <w:right w:val="nil"/>
            </w:tcBorders>
            <w:shd w:val="clear" w:color="auto" w:fill="auto"/>
            <w:vAlign w:val="center"/>
            <w:hideMark/>
          </w:tcPr>
          <w:p w:rsidR="004F0540" w:rsidRPr="004F0540" w:rsidRDefault="004F0540" w:rsidP="004F0540">
            <w:pPr>
              <w:widowControl/>
              <w:jc w:val="center"/>
              <w:rPr>
                <w:rFonts w:ascii="Times New Roman" w:eastAsia="宋体" w:hAnsi="Times New Roman" w:cs="Times New Roman"/>
                <w:kern w:val="0"/>
                <w:sz w:val="20"/>
                <w:szCs w:val="20"/>
              </w:rPr>
            </w:pPr>
          </w:p>
        </w:tc>
        <w:tc>
          <w:tcPr>
            <w:tcW w:w="416" w:type="dxa"/>
            <w:gridSpan w:val="2"/>
            <w:tcBorders>
              <w:top w:val="nil"/>
              <w:left w:val="nil"/>
              <w:bottom w:val="single" w:sz="4" w:space="0" w:color="auto"/>
              <w:right w:val="nil"/>
            </w:tcBorders>
            <w:shd w:val="clear" w:color="auto" w:fill="auto"/>
            <w:vAlign w:val="center"/>
            <w:hideMark/>
          </w:tcPr>
          <w:p w:rsidR="004F0540" w:rsidRPr="004F0540" w:rsidRDefault="004F0540" w:rsidP="004F0540">
            <w:pPr>
              <w:widowControl/>
              <w:jc w:val="left"/>
              <w:rPr>
                <w:rFonts w:ascii="宋体" w:eastAsia="宋体" w:hAnsi="宋体" w:cs="宋体"/>
                <w:kern w:val="0"/>
                <w:sz w:val="20"/>
                <w:szCs w:val="20"/>
              </w:rPr>
            </w:pPr>
          </w:p>
        </w:tc>
        <w:tc>
          <w:tcPr>
            <w:tcW w:w="327" w:type="dxa"/>
            <w:gridSpan w:val="2"/>
            <w:tcBorders>
              <w:top w:val="nil"/>
              <w:left w:val="nil"/>
              <w:bottom w:val="single" w:sz="4" w:space="0" w:color="auto"/>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p>
        </w:tc>
        <w:tc>
          <w:tcPr>
            <w:tcW w:w="422" w:type="dxa"/>
            <w:tcBorders>
              <w:top w:val="nil"/>
              <w:left w:val="nil"/>
              <w:bottom w:val="single" w:sz="4" w:space="0" w:color="auto"/>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416" w:type="dxa"/>
            <w:tcBorders>
              <w:top w:val="nil"/>
              <w:left w:val="nil"/>
              <w:bottom w:val="single" w:sz="4" w:space="0" w:color="auto"/>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410" w:type="dxa"/>
            <w:tcBorders>
              <w:top w:val="nil"/>
              <w:left w:val="nil"/>
              <w:bottom w:val="single" w:sz="4" w:space="0" w:color="auto"/>
              <w:right w:val="nil"/>
            </w:tcBorders>
            <w:shd w:val="clear" w:color="auto" w:fill="auto"/>
            <w:vAlign w:val="center"/>
            <w:hideMark/>
          </w:tcPr>
          <w:p w:rsidR="004F0540" w:rsidRPr="004F0540" w:rsidRDefault="004F0540" w:rsidP="004F0540">
            <w:pPr>
              <w:widowControl/>
              <w:jc w:val="left"/>
              <w:rPr>
                <w:rFonts w:ascii="Times New Roman" w:eastAsia="宋体" w:hAnsi="Times New Roman" w:cs="Times New Roman"/>
                <w:kern w:val="0"/>
                <w:sz w:val="20"/>
                <w:szCs w:val="20"/>
              </w:rPr>
            </w:pPr>
            <w:r w:rsidRPr="004F0540">
              <w:rPr>
                <w:rFonts w:ascii="Times New Roman" w:eastAsia="宋体" w:hAnsi="Times New Roman" w:cs="Times New Roman"/>
                <w:kern w:val="0"/>
                <w:sz w:val="20"/>
                <w:szCs w:val="20"/>
              </w:rPr>
              <w:t xml:space="preserve">　</w:t>
            </w:r>
          </w:p>
        </w:tc>
        <w:tc>
          <w:tcPr>
            <w:tcW w:w="405" w:type="dxa"/>
            <w:tcBorders>
              <w:top w:val="nil"/>
              <w:left w:val="nil"/>
              <w:bottom w:val="single" w:sz="4" w:space="0" w:color="auto"/>
              <w:right w:val="nil"/>
            </w:tcBorders>
            <w:shd w:val="clear" w:color="auto" w:fill="auto"/>
            <w:vAlign w:val="center"/>
            <w:hideMark/>
          </w:tcPr>
          <w:p w:rsidR="004F0540" w:rsidRPr="004F0540" w:rsidRDefault="004F0540" w:rsidP="004F0540">
            <w:pPr>
              <w:widowControl/>
              <w:jc w:val="left"/>
              <w:rPr>
                <w:rFonts w:ascii="黑体" w:eastAsia="黑体" w:hAnsi="黑体" w:cs="宋体"/>
                <w:kern w:val="0"/>
                <w:sz w:val="20"/>
                <w:szCs w:val="20"/>
              </w:rPr>
            </w:pPr>
            <w:r w:rsidRPr="004F0540">
              <w:rPr>
                <w:rFonts w:ascii="黑体" w:eastAsia="黑体" w:hAnsi="黑体" w:cs="宋体" w:hint="eastAsia"/>
                <w:kern w:val="0"/>
                <w:sz w:val="20"/>
                <w:szCs w:val="20"/>
              </w:rPr>
              <w:t xml:space="preserve">　</w:t>
            </w:r>
          </w:p>
        </w:tc>
        <w:tc>
          <w:tcPr>
            <w:tcW w:w="222" w:type="dxa"/>
            <w:tcBorders>
              <w:top w:val="nil"/>
              <w:left w:val="nil"/>
              <w:bottom w:val="single" w:sz="4" w:space="0" w:color="auto"/>
              <w:right w:val="nil"/>
            </w:tcBorders>
            <w:shd w:val="clear" w:color="auto" w:fill="auto"/>
            <w:noWrap/>
            <w:vAlign w:val="center"/>
            <w:hideMark/>
          </w:tcPr>
          <w:p w:rsidR="004F0540" w:rsidRPr="004F0540" w:rsidRDefault="004F0540" w:rsidP="004F0540">
            <w:pPr>
              <w:widowControl/>
              <w:jc w:val="left"/>
              <w:rPr>
                <w:rFonts w:ascii="黑体" w:eastAsia="黑体" w:hAnsi="黑体" w:cs="宋体"/>
                <w:kern w:val="0"/>
                <w:sz w:val="20"/>
                <w:szCs w:val="20"/>
              </w:rPr>
            </w:pPr>
            <w:r w:rsidRPr="004F0540">
              <w:rPr>
                <w:rFonts w:ascii="黑体" w:eastAsia="黑体" w:hAnsi="黑体" w:cs="宋体" w:hint="eastAsia"/>
                <w:kern w:val="0"/>
                <w:sz w:val="20"/>
                <w:szCs w:val="20"/>
              </w:rPr>
              <w:t xml:space="preserve">　</w:t>
            </w:r>
          </w:p>
        </w:tc>
        <w:tc>
          <w:tcPr>
            <w:tcW w:w="222" w:type="dxa"/>
            <w:tcBorders>
              <w:top w:val="nil"/>
              <w:left w:val="nil"/>
              <w:bottom w:val="single" w:sz="4" w:space="0" w:color="auto"/>
              <w:right w:val="nil"/>
            </w:tcBorders>
            <w:shd w:val="clear" w:color="auto" w:fill="auto"/>
            <w:noWrap/>
            <w:vAlign w:val="center"/>
            <w:hideMark/>
          </w:tcPr>
          <w:p w:rsidR="004F0540" w:rsidRPr="004F0540" w:rsidRDefault="004F0540" w:rsidP="004F0540">
            <w:pPr>
              <w:widowControl/>
              <w:jc w:val="left"/>
              <w:rPr>
                <w:rFonts w:ascii="黑体" w:eastAsia="黑体" w:hAnsi="黑体" w:cs="宋体"/>
                <w:kern w:val="0"/>
                <w:sz w:val="20"/>
                <w:szCs w:val="20"/>
              </w:rPr>
            </w:pPr>
            <w:r w:rsidRPr="004F0540">
              <w:rPr>
                <w:rFonts w:ascii="黑体" w:eastAsia="黑体" w:hAnsi="黑体" w:cs="宋体" w:hint="eastAsia"/>
                <w:kern w:val="0"/>
                <w:sz w:val="20"/>
                <w:szCs w:val="20"/>
              </w:rPr>
              <w:t xml:space="preserve">　</w:t>
            </w:r>
          </w:p>
        </w:tc>
        <w:tc>
          <w:tcPr>
            <w:tcW w:w="226" w:type="dxa"/>
            <w:gridSpan w:val="2"/>
            <w:tcBorders>
              <w:top w:val="nil"/>
              <w:left w:val="nil"/>
              <w:bottom w:val="single" w:sz="4" w:space="0" w:color="auto"/>
              <w:right w:val="single" w:sz="4" w:space="0" w:color="auto"/>
            </w:tcBorders>
            <w:shd w:val="clear" w:color="auto" w:fill="auto"/>
            <w:noWrap/>
            <w:vAlign w:val="center"/>
            <w:hideMark/>
          </w:tcPr>
          <w:p w:rsidR="004F0540" w:rsidRPr="004F0540" w:rsidRDefault="004F0540" w:rsidP="004F0540">
            <w:pPr>
              <w:widowControl/>
              <w:jc w:val="left"/>
              <w:rPr>
                <w:rFonts w:ascii="黑体" w:eastAsia="黑体" w:hAnsi="黑体" w:cs="宋体"/>
                <w:kern w:val="0"/>
                <w:sz w:val="20"/>
                <w:szCs w:val="20"/>
              </w:rPr>
            </w:pPr>
            <w:r w:rsidRPr="004F0540">
              <w:rPr>
                <w:rFonts w:ascii="黑体" w:eastAsia="黑体" w:hAnsi="黑体" w:cs="宋体" w:hint="eastAsia"/>
                <w:kern w:val="0"/>
                <w:sz w:val="20"/>
                <w:szCs w:val="20"/>
              </w:rPr>
              <w:t xml:space="preserve">　</w:t>
            </w:r>
          </w:p>
        </w:tc>
      </w:tr>
    </w:tbl>
    <w:p w:rsidR="0050635C" w:rsidRDefault="0050635C" w:rsidP="004F0540">
      <w:pPr>
        <w:spacing w:line="640" w:lineRule="exact"/>
        <w:jc w:val="left"/>
        <w:rPr>
          <w:rFonts w:ascii="仿宋_GB2312" w:eastAsia="仿宋_GB2312"/>
          <w:b/>
          <w:sz w:val="32"/>
          <w:szCs w:val="32"/>
          <w:u w:val="single"/>
        </w:rPr>
        <w:sectPr w:rsidR="0050635C" w:rsidSect="00DD4CAD">
          <w:pgSz w:w="11906" w:h="16838"/>
          <w:pgMar w:top="1440" w:right="1134" w:bottom="1440" w:left="1134" w:header="851" w:footer="992" w:gutter="0"/>
          <w:cols w:space="425"/>
          <w:docGrid w:type="lines" w:linePitch="312"/>
        </w:sectPr>
      </w:pPr>
    </w:p>
    <w:tbl>
      <w:tblPr>
        <w:tblW w:w="9639" w:type="dxa"/>
        <w:jc w:val="center"/>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39"/>
        <w:gridCol w:w="5900"/>
      </w:tblGrid>
      <w:tr w:rsidR="0050635C" w:rsidRPr="00DC2404" w:rsidTr="004C47FC">
        <w:trPr>
          <w:trHeight w:val="455"/>
          <w:jc w:val="center"/>
        </w:trPr>
        <w:tc>
          <w:tcPr>
            <w:tcW w:w="9639" w:type="dxa"/>
            <w:gridSpan w:val="2"/>
            <w:vAlign w:val="center"/>
          </w:tcPr>
          <w:p w:rsidR="0050635C" w:rsidRPr="00DC2404" w:rsidRDefault="0001020F" w:rsidP="0001020F">
            <w:pPr>
              <w:rPr>
                <w:rFonts w:ascii="宋体" w:eastAsia="宋体" w:hAnsi="宋体"/>
                <w:szCs w:val="21"/>
              </w:rPr>
            </w:pPr>
            <w:r w:rsidRPr="00DC2404">
              <w:rPr>
                <w:rFonts w:ascii="宋体" w:eastAsia="宋体" w:hAnsi="宋体" w:hint="eastAsia"/>
                <w:b/>
                <w:sz w:val="24"/>
                <w:szCs w:val="28"/>
              </w:rPr>
              <w:t>三</w:t>
            </w:r>
            <w:r w:rsidR="0050635C" w:rsidRPr="00DC2404">
              <w:rPr>
                <w:rFonts w:ascii="宋体" w:eastAsia="宋体" w:hAnsi="宋体" w:hint="eastAsia"/>
                <w:b/>
                <w:sz w:val="24"/>
                <w:szCs w:val="28"/>
              </w:rPr>
              <w:t>、拟</w:t>
            </w:r>
            <w:r w:rsidRPr="00DC2404">
              <w:rPr>
                <w:rFonts w:ascii="宋体" w:eastAsia="宋体" w:hAnsi="宋体" w:hint="eastAsia"/>
                <w:b/>
                <w:sz w:val="24"/>
                <w:szCs w:val="28"/>
              </w:rPr>
              <w:t>申报</w:t>
            </w:r>
            <w:r w:rsidR="0050635C" w:rsidRPr="00DC2404">
              <w:rPr>
                <w:rFonts w:ascii="宋体" w:eastAsia="宋体" w:hAnsi="宋体" w:hint="eastAsia"/>
                <w:b/>
                <w:sz w:val="24"/>
                <w:szCs w:val="28"/>
              </w:rPr>
              <w:t>项目的基本情况</w:t>
            </w:r>
          </w:p>
        </w:tc>
      </w:tr>
      <w:tr w:rsidR="0050635C" w:rsidRPr="00DC2404" w:rsidTr="004C47FC">
        <w:trPr>
          <w:trHeight w:val="455"/>
          <w:jc w:val="center"/>
        </w:trPr>
        <w:tc>
          <w:tcPr>
            <w:tcW w:w="9639" w:type="dxa"/>
            <w:gridSpan w:val="2"/>
            <w:vAlign w:val="center"/>
          </w:tcPr>
          <w:p w:rsidR="0050635C" w:rsidRPr="00DC2404" w:rsidRDefault="00DC2404" w:rsidP="004C47FC">
            <w:pPr>
              <w:rPr>
                <w:rFonts w:ascii="宋体" w:eastAsia="宋体" w:hAnsi="宋体"/>
                <w:szCs w:val="21"/>
              </w:rPr>
            </w:pPr>
            <w:r w:rsidRPr="00DC2404">
              <w:rPr>
                <w:rFonts w:ascii="宋体" w:eastAsia="宋体" w:hAnsi="宋体" w:hint="eastAsia"/>
                <w:szCs w:val="21"/>
              </w:rPr>
              <w:t>1.</w:t>
            </w:r>
            <w:r>
              <w:rPr>
                <w:rFonts w:ascii="宋体" w:eastAsia="宋体" w:hAnsi="宋体" w:hint="eastAsia"/>
                <w:szCs w:val="21"/>
              </w:rPr>
              <w:t>项目名称</w:t>
            </w:r>
          </w:p>
          <w:p w:rsidR="0050635C" w:rsidRPr="00DC2404" w:rsidRDefault="0050635C" w:rsidP="004C47FC">
            <w:pPr>
              <w:rPr>
                <w:rFonts w:ascii="宋体" w:eastAsia="宋体" w:hAnsi="宋体"/>
                <w:szCs w:val="21"/>
              </w:rPr>
            </w:pPr>
          </w:p>
        </w:tc>
      </w:tr>
      <w:tr w:rsidR="0050635C" w:rsidRPr="00DC2404" w:rsidTr="004C47FC">
        <w:trPr>
          <w:trHeight w:val="455"/>
          <w:jc w:val="center"/>
        </w:trPr>
        <w:tc>
          <w:tcPr>
            <w:tcW w:w="9639" w:type="dxa"/>
            <w:gridSpan w:val="2"/>
            <w:vAlign w:val="center"/>
          </w:tcPr>
          <w:p w:rsidR="0050635C" w:rsidRPr="00DC2404" w:rsidRDefault="0050635C" w:rsidP="004C47FC">
            <w:pPr>
              <w:rPr>
                <w:rFonts w:ascii="宋体" w:eastAsia="宋体" w:hAnsi="宋体"/>
                <w:szCs w:val="21"/>
              </w:rPr>
            </w:pPr>
            <w:r w:rsidRPr="00DC2404">
              <w:rPr>
                <w:rFonts w:ascii="宋体" w:eastAsia="宋体" w:hAnsi="宋体" w:hint="eastAsia"/>
                <w:szCs w:val="21"/>
              </w:rPr>
              <w:t>2</w:t>
            </w:r>
            <w:r w:rsidR="00DC2404">
              <w:rPr>
                <w:rFonts w:ascii="宋体" w:eastAsia="宋体" w:hAnsi="宋体" w:hint="eastAsia"/>
                <w:szCs w:val="21"/>
              </w:rPr>
              <w:t>.</w:t>
            </w:r>
            <w:r w:rsidRPr="00DC2404">
              <w:rPr>
                <w:rFonts w:ascii="宋体" w:eastAsia="宋体" w:hAnsi="宋体" w:hint="eastAsia"/>
                <w:szCs w:val="21"/>
              </w:rPr>
              <w:t>项目主要研究方向</w:t>
            </w: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tc>
      </w:tr>
      <w:tr w:rsidR="0050635C" w:rsidRPr="00DC2404" w:rsidTr="004C47FC">
        <w:trPr>
          <w:trHeight w:val="455"/>
          <w:jc w:val="center"/>
        </w:trPr>
        <w:tc>
          <w:tcPr>
            <w:tcW w:w="9639" w:type="dxa"/>
            <w:gridSpan w:val="2"/>
            <w:vAlign w:val="center"/>
          </w:tcPr>
          <w:p w:rsidR="0050635C" w:rsidRPr="00DC2404" w:rsidRDefault="0050635C" w:rsidP="004C47FC">
            <w:pPr>
              <w:rPr>
                <w:rFonts w:ascii="宋体" w:eastAsia="宋体" w:hAnsi="宋体"/>
                <w:szCs w:val="21"/>
              </w:rPr>
            </w:pPr>
            <w:r w:rsidRPr="00DC2404">
              <w:rPr>
                <w:rFonts w:ascii="宋体" w:eastAsia="宋体" w:hAnsi="宋体" w:hint="eastAsia"/>
                <w:szCs w:val="21"/>
              </w:rPr>
              <w:t>3</w:t>
            </w:r>
            <w:r w:rsidR="004C47FC">
              <w:rPr>
                <w:rFonts w:ascii="宋体" w:eastAsia="宋体" w:hAnsi="宋体" w:hint="eastAsia"/>
                <w:szCs w:val="21"/>
              </w:rPr>
              <w:t>.</w:t>
            </w:r>
            <w:r w:rsidRPr="00DC2404">
              <w:rPr>
                <w:rFonts w:ascii="宋体" w:eastAsia="宋体" w:hAnsi="宋体" w:hint="eastAsia"/>
                <w:szCs w:val="21"/>
              </w:rPr>
              <w:t>项目主要研究内容及拟解决的关键问题</w:t>
            </w: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tc>
      </w:tr>
      <w:tr w:rsidR="0050635C" w:rsidRPr="00DC2404" w:rsidTr="004C47FC">
        <w:trPr>
          <w:trHeight w:val="455"/>
          <w:jc w:val="center"/>
        </w:trPr>
        <w:tc>
          <w:tcPr>
            <w:tcW w:w="9639" w:type="dxa"/>
            <w:gridSpan w:val="2"/>
            <w:vAlign w:val="center"/>
          </w:tcPr>
          <w:p w:rsidR="0050635C" w:rsidRPr="00DC2404" w:rsidRDefault="0050635C" w:rsidP="004C47FC">
            <w:pPr>
              <w:rPr>
                <w:rFonts w:ascii="宋体" w:eastAsia="宋体" w:hAnsi="宋体"/>
                <w:szCs w:val="21"/>
              </w:rPr>
            </w:pPr>
            <w:r w:rsidRPr="00DC2404">
              <w:rPr>
                <w:rFonts w:ascii="宋体" w:eastAsia="宋体" w:hAnsi="宋体" w:hint="eastAsia"/>
                <w:szCs w:val="21"/>
              </w:rPr>
              <w:t>4</w:t>
            </w:r>
            <w:r w:rsidR="004C47FC">
              <w:rPr>
                <w:rFonts w:ascii="宋体" w:eastAsia="宋体" w:hAnsi="宋体" w:hint="eastAsia"/>
                <w:szCs w:val="21"/>
              </w:rPr>
              <w:t>.</w:t>
            </w:r>
            <w:r w:rsidRPr="00DC2404">
              <w:rPr>
                <w:rFonts w:ascii="宋体" w:eastAsia="宋体" w:hAnsi="宋体" w:hint="eastAsia"/>
                <w:szCs w:val="21"/>
              </w:rPr>
              <w:t>项目研究特色及主要创新点</w:t>
            </w: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tc>
      </w:tr>
      <w:tr w:rsidR="0050635C" w:rsidRPr="00DC2404" w:rsidTr="004C47FC">
        <w:trPr>
          <w:trHeight w:val="455"/>
          <w:jc w:val="center"/>
        </w:trPr>
        <w:tc>
          <w:tcPr>
            <w:tcW w:w="9639" w:type="dxa"/>
            <w:gridSpan w:val="2"/>
            <w:vAlign w:val="center"/>
          </w:tcPr>
          <w:p w:rsidR="0050635C" w:rsidRPr="00DC2404" w:rsidRDefault="0050635C" w:rsidP="004C47FC">
            <w:pPr>
              <w:rPr>
                <w:rFonts w:ascii="宋体" w:eastAsia="宋体" w:hAnsi="宋体"/>
                <w:szCs w:val="21"/>
              </w:rPr>
            </w:pPr>
            <w:r w:rsidRPr="00DC2404">
              <w:rPr>
                <w:rFonts w:ascii="宋体" w:eastAsia="宋体" w:hAnsi="宋体" w:hint="eastAsia"/>
                <w:szCs w:val="21"/>
              </w:rPr>
              <w:t>5</w:t>
            </w:r>
            <w:r w:rsidR="004C47FC">
              <w:rPr>
                <w:rFonts w:ascii="宋体" w:eastAsia="宋体" w:hAnsi="宋体" w:hint="eastAsia"/>
                <w:szCs w:val="21"/>
              </w:rPr>
              <w:t>.</w:t>
            </w:r>
            <w:r w:rsidRPr="00DC2404">
              <w:rPr>
                <w:rFonts w:ascii="宋体" w:eastAsia="宋体" w:hAnsi="宋体" w:hint="eastAsia"/>
                <w:szCs w:val="21"/>
              </w:rPr>
              <w:t>项目主要研究方法、主要组织形式及技术路线</w:t>
            </w: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tc>
      </w:tr>
      <w:tr w:rsidR="0050635C" w:rsidRPr="00DC2404" w:rsidTr="004C47FC">
        <w:trPr>
          <w:trHeight w:val="455"/>
          <w:jc w:val="center"/>
        </w:trPr>
        <w:tc>
          <w:tcPr>
            <w:tcW w:w="9639" w:type="dxa"/>
            <w:gridSpan w:val="2"/>
            <w:vAlign w:val="center"/>
          </w:tcPr>
          <w:p w:rsidR="0050635C" w:rsidRPr="00DC2404" w:rsidRDefault="0050635C" w:rsidP="004C47FC">
            <w:pPr>
              <w:rPr>
                <w:rFonts w:ascii="宋体" w:eastAsia="宋体" w:hAnsi="宋体"/>
                <w:szCs w:val="21"/>
              </w:rPr>
            </w:pPr>
            <w:r w:rsidRPr="00DC2404">
              <w:rPr>
                <w:rFonts w:ascii="宋体" w:eastAsia="宋体" w:hAnsi="宋体" w:hint="eastAsia"/>
                <w:szCs w:val="21"/>
              </w:rPr>
              <w:t>6</w:t>
            </w:r>
            <w:r w:rsidR="004C47FC">
              <w:rPr>
                <w:rFonts w:ascii="宋体" w:eastAsia="宋体" w:hAnsi="宋体" w:hint="eastAsia"/>
                <w:szCs w:val="21"/>
              </w:rPr>
              <w:t>.</w:t>
            </w:r>
            <w:r w:rsidRPr="00DC2404">
              <w:rPr>
                <w:rFonts w:ascii="宋体" w:eastAsia="宋体" w:hAnsi="宋体" w:hint="eastAsia"/>
                <w:szCs w:val="21"/>
              </w:rPr>
              <w:t>前期基础及开展该项目的优势分析</w:t>
            </w: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tc>
      </w:tr>
      <w:tr w:rsidR="0050635C" w:rsidRPr="00DC2404" w:rsidTr="004C47FC">
        <w:trPr>
          <w:trHeight w:val="455"/>
          <w:jc w:val="center"/>
        </w:trPr>
        <w:tc>
          <w:tcPr>
            <w:tcW w:w="9639" w:type="dxa"/>
            <w:gridSpan w:val="2"/>
            <w:vAlign w:val="center"/>
          </w:tcPr>
          <w:p w:rsidR="0050635C" w:rsidRPr="00DC2404" w:rsidRDefault="0050635C" w:rsidP="004C47FC">
            <w:pPr>
              <w:rPr>
                <w:rFonts w:ascii="宋体" w:eastAsia="宋体" w:hAnsi="宋体"/>
                <w:szCs w:val="21"/>
              </w:rPr>
            </w:pPr>
            <w:r w:rsidRPr="00DC2404">
              <w:rPr>
                <w:rFonts w:ascii="宋体" w:eastAsia="宋体" w:hAnsi="宋体" w:hint="eastAsia"/>
                <w:szCs w:val="21"/>
              </w:rPr>
              <w:t>7</w:t>
            </w:r>
            <w:r w:rsidR="004C47FC">
              <w:rPr>
                <w:rFonts w:ascii="宋体" w:eastAsia="宋体" w:hAnsi="宋体" w:hint="eastAsia"/>
                <w:szCs w:val="21"/>
              </w:rPr>
              <w:t>.</w:t>
            </w:r>
            <w:r w:rsidRPr="00DC2404">
              <w:rPr>
                <w:rFonts w:ascii="宋体" w:eastAsia="宋体" w:hAnsi="宋体" w:hint="eastAsia"/>
                <w:szCs w:val="21"/>
              </w:rPr>
              <w:t>项目知识产权情况</w:t>
            </w:r>
          </w:p>
          <w:p w:rsidR="0050635C" w:rsidRPr="00DC2404" w:rsidRDefault="0050635C" w:rsidP="004C47FC">
            <w:pPr>
              <w:rPr>
                <w:rFonts w:ascii="宋体" w:eastAsia="宋体" w:hAnsi="宋体"/>
                <w:szCs w:val="21"/>
              </w:rPr>
            </w:pPr>
            <w:r w:rsidRPr="00DC2404">
              <w:rPr>
                <w:rFonts w:ascii="宋体" w:eastAsia="宋体" w:hAnsi="宋体" w:hint="eastAsia"/>
                <w:szCs w:val="21"/>
              </w:rPr>
              <w:t>（知识产权情况重点分析项目中涉及的（授权/申请）发明专利，分析内容具体包括（1）项目所属行业核心知识产权境内外分布情况；（2）团队拥有的知识产权：①处于所在领域的重要程度；②在项目中属于核心技术或是辅助技术；③与项目的关联程度；④项目拟形成的发明专利等知识产权的创新性和新颖性；⑤项目拟形成的发明专利等知识产权是否能保护其核心技术；⑥优势所在。（3）团队知识产权风险规避及说明：①团队专利存在的风险；②规避专利存在风险办法，如规避团队成员原单位职务成果知识产权保护方法等；③团队是否存在知识产权纠纷等说明。）</w:t>
            </w: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tc>
      </w:tr>
      <w:tr w:rsidR="0050635C" w:rsidRPr="00DC2404" w:rsidTr="004C47FC">
        <w:trPr>
          <w:trHeight w:val="455"/>
          <w:jc w:val="center"/>
        </w:trPr>
        <w:tc>
          <w:tcPr>
            <w:tcW w:w="9639" w:type="dxa"/>
            <w:gridSpan w:val="2"/>
            <w:vAlign w:val="center"/>
          </w:tcPr>
          <w:p w:rsidR="0050635C" w:rsidRPr="00DC2404" w:rsidRDefault="0050635C" w:rsidP="004C47FC">
            <w:pPr>
              <w:rPr>
                <w:rFonts w:ascii="宋体" w:eastAsia="宋体" w:hAnsi="宋体"/>
                <w:szCs w:val="21"/>
              </w:rPr>
            </w:pPr>
            <w:r w:rsidRPr="00DC2404">
              <w:rPr>
                <w:rFonts w:ascii="宋体" w:eastAsia="宋体" w:hAnsi="宋体" w:hint="eastAsia"/>
                <w:szCs w:val="21"/>
              </w:rPr>
              <w:t>8</w:t>
            </w:r>
            <w:r w:rsidR="004C47FC">
              <w:rPr>
                <w:rFonts w:ascii="宋体" w:eastAsia="宋体" w:hAnsi="宋体" w:hint="eastAsia"/>
                <w:szCs w:val="21"/>
              </w:rPr>
              <w:t>.</w:t>
            </w:r>
            <w:r w:rsidRPr="00DC2404">
              <w:rPr>
                <w:rFonts w:ascii="宋体" w:eastAsia="宋体" w:hAnsi="宋体" w:hint="eastAsia"/>
                <w:szCs w:val="21"/>
              </w:rPr>
              <w:t>项目风险预测及实施保障</w:t>
            </w:r>
          </w:p>
          <w:p w:rsidR="0050635C" w:rsidRPr="00DC2404" w:rsidRDefault="004C47FC" w:rsidP="004C47FC">
            <w:pPr>
              <w:rPr>
                <w:rFonts w:ascii="宋体" w:eastAsia="宋体" w:hAnsi="宋体"/>
                <w:szCs w:val="21"/>
              </w:rPr>
            </w:pPr>
            <w:r>
              <w:rPr>
                <w:rFonts w:ascii="宋体" w:eastAsia="宋体" w:hAnsi="宋体" w:hint="eastAsia"/>
                <w:szCs w:val="21"/>
              </w:rPr>
              <w:t>（项目实施可能出现的风险及拟采取的控制措施，包括项目可能面临的行业风险、</w:t>
            </w:r>
            <w:r w:rsidR="0050635C" w:rsidRPr="00DC2404">
              <w:rPr>
                <w:rFonts w:ascii="宋体" w:eastAsia="宋体" w:hAnsi="宋体" w:hint="eastAsia"/>
                <w:szCs w:val="21"/>
              </w:rPr>
              <w:t>运行机制与申报单位现有管理机制体制的衔接可能面临的合作风险等）</w:t>
            </w: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tc>
      </w:tr>
      <w:tr w:rsidR="0050635C" w:rsidRPr="00DC2404" w:rsidTr="004C47FC">
        <w:trPr>
          <w:trHeight w:val="455"/>
          <w:jc w:val="center"/>
        </w:trPr>
        <w:tc>
          <w:tcPr>
            <w:tcW w:w="9639" w:type="dxa"/>
            <w:gridSpan w:val="2"/>
            <w:vAlign w:val="center"/>
          </w:tcPr>
          <w:p w:rsidR="0050635C" w:rsidRPr="00DC2404" w:rsidRDefault="0050635C" w:rsidP="004C47FC">
            <w:pPr>
              <w:rPr>
                <w:rFonts w:ascii="宋体" w:eastAsia="宋体" w:hAnsi="宋体"/>
                <w:szCs w:val="21"/>
              </w:rPr>
            </w:pPr>
            <w:r w:rsidRPr="00DC2404">
              <w:rPr>
                <w:rFonts w:ascii="宋体" w:eastAsia="宋体" w:hAnsi="宋体" w:hint="eastAsia"/>
                <w:szCs w:val="21"/>
              </w:rPr>
              <w:t>9</w:t>
            </w:r>
            <w:r w:rsidR="004C47FC">
              <w:rPr>
                <w:rFonts w:ascii="宋体" w:eastAsia="宋体" w:hAnsi="宋体" w:hint="eastAsia"/>
                <w:szCs w:val="21"/>
              </w:rPr>
              <w:t>.项目</w:t>
            </w:r>
            <w:r w:rsidRPr="00DC2404">
              <w:rPr>
                <w:rFonts w:ascii="宋体" w:eastAsia="宋体" w:hAnsi="宋体" w:hint="eastAsia"/>
                <w:szCs w:val="21"/>
              </w:rPr>
              <w:t>管理模式、运行机制、激励机制</w:t>
            </w: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tc>
      </w:tr>
      <w:tr w:rsidR="0050635C" w:rsidRPr="00DC2404" w:rsidTr="004C47FC">
        <w:trPr>
          <w:trHeight w:val="345"/>
          <w:jc w:val="center"/>
        </w:trPr>
        <w:tc>
          <w:tcPr>
            <w:tcW w:w="9639" w:type="dxa"/>
            <w:gridSpan w:val="2"/>
            <w:vAlign w:val="center"/>
          </w:tcPr>
          <w:p w:rsidR="0050635C" w:rsidRPr="00DC2404" w:rsidRDefault="0050635C" w:rsidP="004C47FC">
            <w:pPr>
              <w:rPr>
                <w:rFonts w:ascii="宋体" w:eastAsia="宋体" w:hAnsi="宋体"/>
                <w:szCs w:val="21"/>
              </w:rPr>
            </w:pPr>
            <w:r w:rsidRPr="00DC2404">
              <w:rPr>
                <w:rFonts w:ascii="宋体" w:eastAsia="宋体" w:hAnsi="宋体" w:hint="eastAsia"/>
                <w:szCs w:val="21"/>
              </w:rPr>
              <w:t>10</w:t>
            </w:r>
            <w:r w:rsidR="004C47FC">
              <w:rPr>
                <w:rFonts w:ascii="宋体" w:eastAsia="宋体" w:hAnsi="宋体" w:hint="eastAsia"/>
                <w:szCs w:val="21"/>
              </w:rPr>
              <w:t>.项目申报人</w:t>
            </w:r>
            <w:r w:rsidRPr="00DC2404">
              <w:rPr>
                <w:rFonts w:ascii="宋体" w:eastAsia="宋体" w:hAnsi="宋体" w:hint="eastAsia"/>
                <w:szCs w:val="21"/>
              </w:rPr>
              <w:t>及核心成员的任务分工及职责</w:t>
            </w:r>
          </w:p>
        </w:tc>
      </w:tr>
      <w:tr w:rsidR="0050635C" w:rsidRPr="00DC2404" w:rsidTr="004C47FC">
        <w:trPr>
          <w:trHeight w:val="255"/>
          <w:jc w:val="center"/>
        </w:trPr>
        <w:tc>
          <w:tcPr>
            <w:tcW w:w="3739" w:type="dxa"/>
            <w:vAlign w:val="center"/>
          </w:tcPr>
          <w:p w:rsidR="0050635C" w:rsidRPr="00DC2404" w:rsidRDefault="00DA3B06" w:rsidP="004C47FC">
            <w:pPr>
              <w:rPr>
                <w:rFonts w:ascii="宋体" w:eastAsia="宋体" w:hAnsi="宋体"/>
                <w:szCs w:val="21"/>
              </w:rPr>
            </w:pPr>
            <w:r>
              <w:rPr>
                <w:rFonts w:ascii="宋体" w:eastAsia="宋体" w:hAnsi="宋体" w:hint="eastAsia"/>
                <w:szCs w:val="21"/>
              </w:rPr>
              <w:t>申报人</w:t>
            </w:r>
            <w:r w:rsidR="0050635C" w:rsidRPr="00DC2404">
              <w:rPr>
                <w:rFonts w:ascii="宋体" w:eastAsia="宋体" w:hAnsi="宋体" w:hint="eastAsia"/>
                <w:szCs w:val="21"/>
              </w:rPr>
              <w:t>姓名</w:t>
            </w:r>
          </w:p>
        </w:tc>
        <w:tc>
          <w:tcPr>
            <w:tcW w:w="5900" w:type="dxa"/>
            <w:vAlign w:val="center"/>
          </w:tcPr>
          <w:p w:rsidR="0050635C" w:rsidRPr="00DC2404" w:rsidRDefault="0050635C" w:rsidP="004C47FC">
            <w:pPr>
              <w:rPr>
                <w:rFonts w:ascii="宋体" w:eastAsia="宋体" w:hAnsi="宋体"/>
                <w:szCs w:val="21"/>
              </w:rPr>
            </w:pPr>
            <w:r w:rsidRPr="00DC2404">
              <w:rPr>
                <w:rFonts w:ascii="宋体" w:eastAsia="宋体" w:hAnsi="宋体" w:hint="eastAsia"/>
                <w:szCs w:val="21"/>
              </w:rPr>
              <w:t>任务分工及职责</w:t>
            </w:r>
          </w:p>
        </w:tc>
      </w:tr>
      <w:tr w:rsidR="0050635C" w:rsidRPr="00DC2404" w:rsidTr="004C47FC">
        <w:trPr>
          <w:trHeight w:val="300"/>
          <w:jc w:val="center"/>
        </w:trPr>
        <w:tc>
          <w:tcPr>
            <w:tcW w:w="3739" w:type="dxa"/>
            <w:vAlign w:val="center"/>
          </w:tcPr>
          <w:p w:rsidR="0050635C" w:rsidRPr="00DC2404" w:rsidRDefault="0050635C" w:rsidP="004C47FC">
            <w:pPr>
              <w:rPr>
                <w:rFonts w:ascii="宋体" w:eastAsia="宋体" w:hAnsi="宋体"/>
                <w:szCs w:val="21"/>
              </w:rPr>
            </w:pPr>
          </w:p>
        </w:tc>
        <w:tc>
          <w:tcPr>
            <w:tcW w:w="5900" w:type="dxa"/>
            <w:vAlign w:val="center"/>
          </w:tcPr>
          <w:p w:rsidR="0050635C" w:rsidRPr="00DC2404" w:rsidRDefault="0050635C" w:rsidP="004C47FC">
            <w:pPr>
              <w:rPr>
                <w:rFonts w:ascii="宋体" w:eastAsia="宋体" w:hAnsi="宋体"/>
                <w:szCs w:val="21"/>
              </w:rPr>
            </w:pPr>
          </w:p>
        </w:tc>
      </w:tr>
      <w:tr w:rsidR="0050635C" w:rsidRPr="00DC2404" w:rsidTr="004C47FC">
        <w:trPr>
          <w:trHeight w:val="255"/>
          <w:jc w:val="center"/>
        </w:trPr>
        <w:tc>
          <w:tcPr>
            <w:tcW w:w="3739" w:type="dxa"/>
            <w:vAlign w:val="center"/>
          </w:tcPr>
          <w:p w:rsidR="0050635C" w:rsidRPr="00DC2404" w:rsidRDefault="0050635C" w:rsidP="004C47FC">
            <w:pPr>
              <w:rPr>
                <w:rFonts w:ascii="宋体" w:eastAsia="宋体" w:hAnsi="宋体"/>
                <w:szCs w:val="21"/>
              </w:rPr>
            </w:pPr>
            <w:r w:rsidRPr="00DC2404">
              <w:rPr>
                <w:rFonts w:ascii="宋体" w:eastAsia="宋体" w:hAnsi="宋体" w:hint="eastAsia"/>
                <w:szCs w:val="21"/>
              </w:rPr>
              <w:t>核心成员姓名</w:t>
            </w:r>
            <w:ins w:id="0" w:author="刘艳冰" w:date="2018-07-02T11:05:00Z">
              <w:r w:rsidR="00575F96">
                <w:rPr>
                  <w:rFonts w:ascii="宋体" w:eastAsia="宋体" w:hAnsi="宋体" w:hint="eastAsia"/>
                  <w:szCs w:val="21"/>
                </w:rPr>
                <w:t>、基本情况</w:t>
              </w:r>
            </w:ins>
          </w:p>
        </w:tc>
        <w:tc>
          <w:tcPr>
            <w:tcW w:w="5900" w:type="dxa"/>
            <w:vAlign w:val="center"/>
          </w:tcPr>
          <w:p w:rsidR="0050635C" w:rsidRPr="00DC2404" w:rsidRDefault="0050635C" w:rsidP="004C47FC">
            <w:pPr>
              <w:rPr>
                <w:rFonts w:ascii="宋体" w:eastAsia="宋体" w:hAnsi="宋体"/>
                <w:szCs w:val="21"/>
              </w:rPr>
            </w:pPr>
            <w:r w:rsidRPr="00DC2404">
              <w:rPr>
                <w:rFonts w:ascii="宋体" w:eastAsia="宋体" w:hAnsi="宋体" w:hint="eastAsia"/>
                <w:szCs w:val="21"/>
              </w:rPr>
              <w:t>任务分工及职责</w:t>
            </w:r>
          </w:p>
        </w:tc>
      </w:tr>
      <w:tr w:rsidR="0050635C" w:rsidRPr="00DC2404" w:rsidTr="004C47FC">
        <w:trPr>
          <w:trHeight w:val="225"/>
          <w:jc w:val="center"/>
        </w:trPr>
        <w:tc>
          <w:tcPr>
            <w:tcW w:w="3739" w:type="dxa"/>
            <w:vAlign w:val="center"/>
          </w:tcPr>
          <w:p w:rsidR="0050635C" w:rsidRPr="00DC2404" w:rsidRDefault="0050635C" w:rsidP="004C47FC">
            <w:pPr>
              <w:rPr>
                <w:rFonts w:ascii="宋体" w:eastAsia="宋体" w:hAnsi="宋体"/>
                <w:b/>
                <w:szCs w:val="21"/>
              </w:rPr>
            </w:pPr>
          </w:p>
        </w:tc>
        <w:tc>
          <w:tcPr>
            <w:tcW w:w="5900" w:type="dxa"/>
            <w:vAlign w:val="center"/>
          </w:tcPr>
          <w:p w:rsidR="0050635C" w:rsidRPr="00DC2404" w:rsidRDefault="0050635C" w:rsidP="004C47FC">
            <w:pPr>
              <w:rPr>
                <w:rFonts w:ascii="宋体" w:eastAsia="宋体" w:hAnsi="宋体"/>
                <w:szCs w:val="21"/>
              </w:rPr>
            </w:pPr>
          </w:p>
        </w:tc>
      </w:tr>
      <w:tr w:rsidR="0050635C" w:rsidRPr="00DC2404" w:rsidTr="004C47FC">
        <w:trPr>
          <w:trHeight w:val="210"/>
          <w:jc w:val="center"/>
        </w:trPr>
        <w:tc>
          <w:tcPr>
            <w:tcW w:w="3739" w:type="dxa"/>
            <w:vAlign w:val="center"/>
          </w:tcPr>
          <w:p w:rsidR="0050635C" w:rsidRPr="00DC2404" w:rsidRDefault="0050635C" w:rsidP="004C47FC">
            <w:pPr>
              <w:rPr>
                <w:rFonts w:ascii="宋体" w:eastAsia="宋体" w:hAnsi="宋体"/>
                <w:szCs w:val="21"/>
              </w:rPr>
            </w:pPr>
          </w:p>
        </w:tc>
        <w:tc>
          <w:tcPr>
            <w:tcW w:w="5900" w:type="dxa"/>
            <w:vAlign w:val="center"/>
          </w:tcPr>
          <w:p w:rsidR="0050635C" w:rsidRPr="00DC2404" w:rsidRDefault="0050635C" w:rsidP="004C47FC">
            <w:pPr>
              <w:rPr>
                <w:rFonts w:ascii="宋体" w:eastAsia="宋体" w:hAnsi="宋体"/>
                <w:szCs w:val="21"/>
              </w:rPr>
            </w:pPr>
          </w:p>
        </w:tc>
      </w:tr>
      <w:tr w:rsidR="0050635C" w:rsidRPr="00DC2404" w:rsidTr="004C47FC">
        <w:trPr>
          <w:trHeight w:val="270"/>
          <w:jc w:val="center"/>
        </w:trPr>
        <w:tc>
          <w:tcPr>
            <w:tcW w:w="3739" w:type="dxa"/>
            <w:vAlign w:val="center"/>
          </w:tcPr>
          <w:p w:rsidR="0050635C" w:rsidRPr="00DC2404" w:rsidRDefault="0050635C" w:rsidP="004C47FC">
            <w:pPr>
              <w:rPr>
                <w:rFonts w:ascii="宋体" w:eastAsia="宋体" w:hAnsi="宋体"/>
                <w:szCs w:val="21"/>
              </w:rPr>
            </w:pPr>
          </w:p>
        </w:tc>
        <w:tc>
          <w:tcPr>
            <w:tcW w:w="5900" w:type="dxa"/>
            <w:vAlign w:val="center"/>
          </w:tcPr>
          <w:p w:rsidR="0050635C" w:rsidRPr="00DC2404" w:rsidRDefault="0050635C" w:rsidP="004C47FC">
            <w:pPr>
              <w:rPr>
                <w:rFonts w:ascii="宋体" w:eastAsia="宋体" w:hAnsi="宋体"/>
                <w:szCs w:val="21"/>
              </w:rPr>
            </w:pPr>
          </w:p>
        </w:tc>
      </w:tr>
      <w:tr w:rsidR="0050635C" w:rsidRPr="00DC2404" w:rsidTr="004C47FC">
        <w:trPr>
          <w:trHeight w:val="243"/>
          <w:jc w:val="center"/>
        </w:trPr>
        <w:tc>
          <w:tcPr>
            <w:tcW w:w="3739" w:type="dxa"/>
            <w:vAlign w:val="center"/>
          </w:tcPr>
          <w:p w:rsidR="0050635C" w:rsidRPr="00DC2404" w:rsidRDefault="0050635C" w:rsidP="004C47FC">
            <w:pPr>
              <w:rPr>
                <w:rFonts w:ascii="宋体" w:eastAsia="宋体" w:hAnsi="宋体"/>
                <w:b/>
                <w:szCs w:val="21"/>
              </w:rPr>
            </w:pPr>
          </w:p>
        </w:tc>
        <w:tc>
          <w:tcPr>
            <w:tcW w:w="5900" w:type="dxa"/>
            <w:vAlign w:val="center"/>
          </w:tcPr>
          <w:p w:rsidR="0050635C" w:rsidRPr="00DC2404" w:rsidRDefault="0050635C" w:rsidP="004C47FC">
            <w:pPr>
              <w:rPr>
                <w:rFonts w:ascii="宋体" w:eastAsia="宋体" w:hAnsi="宋体"/>
                <w:szCs w:val="21"/>
              </w:rPr>
            </w:pPr>
          </w:p>
        </w:tc>
      </w:tr>
      <w:tr w:rsidR="0050635C" w:rsidRPr="00DC2404" w:rsidTr="004C47FC">
        <w:trPr>
          <w:trHeight w:val="315"/>
          <w:jc w:val="center"/>
        </w:trPr>
        <w:tc>
          <w:tcPr>
            <w:tcW w:w="9639" w:type="dxa"/>
            <w:gridSpan w:val="2"/>
            <w:vAlign w:val="center"/>
          </w:tcPr>
          <w:p w:rsidR="0050635C" w:rsidRPr="00DC2404" w:rsidRDefault="0050635C" w:rsidP="004C47FC">
            <w:pPr>
              <w:rPr>
                <w:rFonts w:ascii="宋体" w:eastAsia="宋体" w:hAnsi="宋体"/>
                <w:b/>
                <w:szCs w:val="21"/>
              </w:rPr>
            </w:pPr>
          </w:p>
        </w:tc>
      </w:tr>
    </w:tbl>
    <w:p w:rsidR="0050635C" w:rsidRPr="00DC2404" w:rsidRDefault="0050635C" w:rsidP="004F0540">
      <w:pPr>
        <w:spacing w:line="640" w:lineRule="exact"/>
        <w:jc w:val="left"/>
        <w:rPr>
          <w:rFonts w:ascii="仿宋_GB2312" w:eastAsia="仿宋_GB2312"/>
          <w:b/>
          <w:sz w:val="32"/>
          <w:szCs w:val="32"/>
          <w:u w:val="single"/>
        </w:rPr>
        <w:sectPr w:rsidR="0050635C" w:rsidRPr="00DC2404" w:rsidSect="00DD4CAD">
          <w:pgSz w:w="11906" w:h="16838"/>
          <w:pgMar w:top="1440" w:right="1134" w:bottom="1440" w:left="1134" w:header="851" w:footer="992" w:gutter="0"/>
          <w:cols w:space="425"/>
          <w:docGrid w:type="lines" w:linePitch="312"/>
        </w:sectPr>
      </w:pPr>
    </w:p>
    <w:tbl>
      <w:tblPr>
        <w:tblW w:w="9640"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40"/>
      </w:tblGrid>
      <w:tr w:rsidR="0050635C" w:rsidRPr="00DC2404" w:rsidTr="0050635C">
        <w:trPr>
          <w:trHeight w:val="464"/>
          <w:jc w:val="center"/>
        </w:trPr>
        <w:tc>
          <w:tcPr>
            <w:tcW w:w="9640" w:type="dxa"/>
            <w:shd w:val="clear" w:color="auto" w:fill="auto"/>
          </w:tcPr>
          <w:p w:rsidR="0050635C" w:rsidRPr="00DA3B06" w:rsidRDefault="00DA3B06" w:rsidP="004C47FC">
            <w:pPr>
              <w:rPr>
                <w:rFonts w:ascii="宋体" w:eastAsia="宋体" w:hAnsi="宋体"/>
                <w:b/>
                <w:szCs w:val="21"/>
              </w:rPr>
            </w:pPr>
            <w:r w:rsidRPr="00DA3B06">
              <w:rPr>
                <w:rFonts w:ascii="宋体" w:eastAsia="宋体" w:hAnsi="宋体" w:hint="eastAsia"/>
                <w:b/>
                <w:sz w:val="24"/>
                <w:szCs w:val="21"/>
              </w:rPr>
              <w:t>四</w:t>
            </w:r>
            <w:r w:rsidR="0050635C" w:rsidRPr="00DA3B06">
              <w:rPr>
                <w:rFonts w:ascii="宋体" w:eastAsia="宋体" w:hAnsi="宋体" w:hint="eastAsia"/>
                <w:b/>
                <w:sz w:val="24"/>
                <w:szCs w:val="21"/>
              </w:rPr>
              <w:t>、项目产业化可行性分析</w:t>
            </w:r>
          </w:p>
        </w:tc>
      </w:tr>
      <w:tr w:rsidR="0050635C" w:rsidRPr="00DC2404" w:rsidTr="0050635C">
        <w:trPr>
          <w:jc w:val="center"/>
        </w:trPr>
        <w:tc>
          <w:tcPr>
            <w:tcW w:w="9640" w:type="dxa"/>
            <w:shd w:val="clear" w:color="auto" w:fill="auto"/>
          </w:tcPr>
          <w:p w:rsidR="0050635C" w:rsidRPr="00DC2404" w:rsidRDefault="0050635C" w:rsidP="004C47FC">
            <w:pPr>
              <w:rPr>
                <w:rFonts w:ascii="宋体" w:eastAsia="宋体" w:hAnsi="宋体"/>
                <w:szCs w:val="21"/>
              </w:rPr>
            </w:pPr>
            <w:r w:rsidRPr="00DC2404">
              <w:rPr>
                <w:rFonts w:ascii="宋体" w:eastAsia="宋体" w:hAnsi="宋体" w:hint="eastAsia"/>
                <w:szCs w:val="21"/>
              </w:rPr>
              <w:t>1</w:t>
            </w:r>
            <w:r w:rsidR="00DA3B06">
              <w:rPr>
                <w:rFonts w:ascii="宋体" w:eastAsia="宋体" w:hAnsi="宋体" w:hint="eastAsia"/>
                <w:szCs w:val="21"/>
              </w:rPr>
              <w:t>.</w:t>
            </w:r>
            <w:r w:rsidRPr="00DC2404">
              <w:rPr>
                <w:rFonts w:ascii="宋体" w:eastAsia="宋体" w:hAnsi="宋体" w:hint="eastAsia"/>
                <w:szCs w:val="21"/>
              </w:rPr>
              <w:t>项目所处阶段</w:t>
            </w:r>
          </w:p>
          <w:p w:rsidR="0050635C" w:rsidRPr="00DC2404" w:rsidRDefault="0050635C" w:rsidP="004C47FC">
            <w:pPr>
              <w:rPr>
                <w:rFonts w:ascii="宋体" w:eastAsia="宋体" w:hAnsi="宋体"/>
                <w:szCs w:val="21"/>
              </w:rPr>
            </w:pPr>
            <w:r w:rsidRPr="00DC2404">
              <w:rPr>
                <w:rFonts w:ascii="宋体" w:eastAsia="宋体" w:hAnsi="宋体" w:hint="eastAsia"/>
                <w:szCs w:val="21"/>
              </w:rPr>
              <w:t>（包括①目前产业化进展、②已具备的产业化条件、③未来产业化计划等三部分内容。并在附件中提交相关证明材料予以佐证。）</w:t>
            </w: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tc>
      </w:tr>
      <w:tr w:rsidR="0050635C" w:rsidRPr="00DC2404" w:rsidTr="0050635C">
        <w:trPr>
          <w:jc w:val="center"/>
        </w:trPr>
        <w:tc>
          <w:tcPr>
            <w:tcW w:w="9640" w:type="dxa"/>
            <w:shd w:val="clear" w:color="auto" w:fill="auto"/>
          </w:tcPr>
          <w:p w:rsidR="0050635C" w:rsidRPr="00DC2404" w:rsidRDefault="0050635C" w:rsidP="004C47FC">
            <w:pPr>
              <w:rPr>
                <w:rFonts w:ascii="宋体" w:eastAsia="宋体" w:hAnsi="宋体"/>
                <w:szCs w:val="21"/>
              </w:rPr>
            </w:pPr>
            <w:r w:rsidRPr="00DC2404">
              <w:rPr>
                <w:rFonts w:ascii="宋体" w:eastAsia="宋体" w:hAnsi="宋体" w:hint="eastAsia"/>
                <w:szCs w:val="21"/>
              </w:rPr>
              <w:t>2</w:t>
            </w:r>
            <w:r w:rsidR="00DA3B06">
              <w:rPr>
                <w:rFonts w:ascii="宋体" w:eastAsia="宋体" w:hAnsi="宋体" w:hint="eastAsia"/>
                <w:szCs w:val="21"/>
              </w:rPr>
              <w:t>.</w:t>
            </w:r>
            <w:r w:rsidRPr="00DC2404">
              <w:rPr>
                <w:rFonts w:ascii="宋体" w:eastAsia="宋体" w:hAnsi="宋体" w:hint="eastAsia"/>
                <w:szCs w:val="21"/>
              </w:rPr>
              <w:t>项目成果市场营销及前景预测</w:t>
            </w:r>
          </w:p>
          <w:p w:rsidR="0050635C" w:rsidRPr="00DC2404" w:rsidRDefault="0050635C" w:rsidP="004C47FC">
            <w:pPr>
              <w:rPr>
                <w:rFonts w:ascii="宋体" w:eastAsia="宋体" w:hAnsi="宋体"/>
                <w:szCs w:val="21"/>
              </w:rPr>
            </w:pPr>
            <w:r w:rsidRPr="00DC2404">
              <w:rPr>
                <w:rFonts w:ascii="宋体" w:eastAsia="宋体" w:hAnsi="宋体" w:hint="eastAsia"/>
                <w:szCs w:val="21"/>
              </w:rPr>
              <w:t>（包括①国内外市场情况分析及行业竞争对手分析；②项目成果竞争力分析；③成果产品制造情况；④营销策略；⑤市场前景预测等五部分内容，其中产品制造情况包括生产方式、生产设备、质量保证、成本控制等）</w:t>
            </w: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tc>
      </w:tr>
      <w:tr w:rsidR="0050635C" w:rsidRPr="00DC2404" w:rsidTr="0050635C">
        <w:trPr>
          <w:jc w:val="center"/>
        </w:trPr>
        <w:tc>
          <w:tcPr>
            <w:tcW w:w="9640" w:type="dxa"/>
            <w:shd w:val="clear" w:color="auto" w:fill="auto"/>
          </w:tcPr>
          <w:p w:rsidR="0050635C" w:rsidRPr="00DC2404" w:rsidRDefault="0050635C" w:rsidP="004C47FC">
            <w:pPr>
              <w:rPr>
                <w:rFonts w:ascii="宋体" w:eastAsia="宋体" w:hAnsi="宋体"/>
                <w:szCs w:val="21"/>
              </w:rPr>
            </w:pPr>
            <w:r w:rsidRPr="00DC2404">
              <w:rPr>
                <w:rFonts w:ascii="宋体" w:eastAsia="宋体" w:hAnsi="宋体" w:hint="eastAsia"/>
                <w:szCs w:val="21"/>
              </w:rPr>
              <w:t>3</w:t>
            </w:r>
            <w:r w:rsidR="00DA3B06">
              <w:rPr>
                <w:rFonts w:ascii="宋体" w:eastAsia="宋体" w:hAnsi="宋体" w:hint="eastAsia"/>
                <w:szCs w:val="21"/>
              </w:rPr>
              <w:t>.</w:t>
            </w:r>
            <w:r w:rsidRPr="00DC2404">
              <w:rPr>
                <w:rFonts w:ascii="宋体" w:eastAsia="宋体" w:hAnsi="宋体" w:hint="eastAsia"/>
                <w:szCs w:val="21"/>
              </w:rPr>
              <w:t>项目融资说明</w:t>
            </w:r>
          </w:p>
          <w:p w:rsidR="0050635C" w:rsidRPr="00DC2404" w:rsidRDefault="0050635C" w:rsidP="004C47FC">
            <w:pPr>
              <w:rPr>
                <w:rFonts w:ascii="宋体" w:eastAsia="宋体" w:hAnsi="宋体"/>
                <w:szCs w:val="21"/>
              </w:rPr>
            </w:pPr>
            <w:r w:rsidRPr="00DC2404">
              <w:rPr>
                <w:rFonts w:ascii="宋体" w:eastAsia="宋体" w:hAnsi="宋体" w:hint="eastAsia"/>
                <w:szCs w:val="21"/>
              </w:rPr>
              <w:t>（包括资金需求总量、资金用途、资产估值、拟出让股份、投资者权</w:t>
            </w:r>
            <w:r w:rsidR="00B44AE8">
              <w:rPr>
                <w:rFonts w:ascii="宋体" w:eastAsia="宋体" w:hAnsi="宋体" w:hint="eastAsia"/>
                <w:szCs w:val="21"/>
              </w:rPr>
              <w:t>益及退出方式等，如项目已获得国内外风险投资，请在此说明，仅指</w:t>
            </w:r>
            <w:r w:rsidRPr="00DC2404">
              <w:rPr>
                <w:rFonts w:ascii="宋体" w:eastAsia="宋体" w:hAnsi="宋体" w:hint="eastAsia"/>
                <w:szCs w:val="21"/>
              </w:rPr>
              <w:t>申报项目获得的风险投资，不包括其他项目或申报单位其他项目获得的风险投资。获得风险投资需提交相关附件证明材料）</w:t>
            </w: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p w:rsidR="0050635C" w:rsidRPr="00DC2404" w:rsidRDefault="0050635C" w:rsidP="004C47FC">
            <w:pPr>
              <w:rPr>
                <w:rFonts w:ascii="宋体" w:eastAsia="宋体" w:hAnsi="宋体"/>
                <w:szCs w:val="21"/>
              </w:rPr>
            </w:pPr>
          </w:p>
        </w:tc>
      </w:tr>
      <w:tr w:rsidR="0050635C" w:rsidRPr="00754DF7" w:rsidTr="0050635C">
        <w:trPr>
          <w:jc w:val="center"/>
        </w:trPr>
        <w:tc>
          <w:tcPr>
            <w:tcW w:w="9640" w:type="dxa"/>
            <w:shd w:val="clear" w:color="auto" w:fill="auto"/>
          </w:tcPr>
          <w:p w:rsidR="0050635C" w:rsidRPr="00DA3B06" w:rsidRDefault="0050635C" w:rsidP="004C47FC">
            <w:pPr>
              <w:rPr>
                <w:rFonts w:ascii="宋体" w:eastAsia="宋体" w:hAnsi="宋体"/>
                <w:szCs w:val="21"/>
              </w:rPr>
            </w:pPr>
            <w:r w:rsidRPr="00DA3B06">
              <w:rPr>
                <w:rFonts w:ascii="宋体" w:eastAsia="宋体" w:hAnsi="宋体" w:hint="eastAsia"/>
                <w:szCs w:val="21"/>
              </w:rPr>
              <w:t>4</w:t>
            </w:r>
            <w:r w:rsidR="00DA3B06" w:rsidRPr="00DA3B06">
              <w:rPr>
                <w:rFonts w:ascii="宋体" w:eastAsia="宋体" w:hAnsi="宋体" w:hint="eastAsia"/>
                <w:szCs w:val="21"/>
              </w:rPr>
              <w:t>.</w:t>
            </w:r>
            <w:r w:rsidRPr="00DA3B06">
              <w:rPr>
                <w:rFonts w:ascii="宋体" w:eastAsia="宋体" w:hAnsi="宋体" w:hint="eastAsia"/>
                <w:szCs w:val="21"/>
              </w:rPr>
              <w:t>单位（企业）内部管理与财务预测</w:t>
            </w:r>
          </w:p>
          <w:p w:rsidR="0050635C" w:rsidRPr="00DA3B06" w:rsidRDefault="0050635C" w:rsidP="004C47FC">
            <w:pPr>
              <w:rPr>
                <w:rFonts w:ascii="宋体" w:eastAsia="宋体" w:hAnsi="宋体"/>
                <w:szCs w:val="21"/>
              </w:rPr>
            </w:pPr>
            <w:r w:rsidRPr="00DA3B06">
              <w:rPr>
                <w:rFonts w:ascii="宋体" w:eastAsia="宋体" w:hAnsi="宋体" w:hint="eastAsia"/>
                <w:szCs w:val="21"/>
              </w:rPr>
              <w:t>（内部管理包括机构设置、员工持股、劳动合同、知识产权管理、人事计划等，财务预测包括未来3-5年销售收入、利润、资产回报率等，申报单位为企业的请详细填写）</w:t>
            </w:r>
          </w:p>
          <w:p w:rsidR="0050635C" w:rsidRPr="00DA3B06" w:rsidRDefault="0050635C" w:rsidP="004C47FC">
            <w:pPr>
              <w:rPr>
                <w:rFonts w:ascii="宋体" w:eastAsia="宋体" w:hAnsi="宋体"/>
                <w:szCs w:val="21"/>
              </w:rPr>
            </w:pPr>
          </w:p>
          <w:p w:rsidR="0050635C" w:rsidRPr="00754DF7" w:rsidRDefault="0050635C" w:rsidP="004C47FC">
            <w:pPr>
              <w:rPr>
                <w:rFonts w:ascii="宋体" w:eastAsia="宋体" w:hAnsi="宋体"/>
                <w:color w:val="FF0000"/>
                <w:szCs w:val="21"/>
              </w:rPr>
            </w:pPr>
          </w:p>
          <w:p w:rsidR="0050635C" w:rsidRPr="00754DF7" w:rsidRDefault="0050635C" w:rsidP="004C47FC">
            <w:pPr>
              <w:rPr>
                <w:rFonts w:ascii="宋体" w:eastAsia="宋体" w:hAnsi="宋体"/>
                <w:color w:val="FF0000"/>
                <w:szCs w:val="21"/>
              </w:rPr>
            </w:pPr>
          </w:p>
          <w:p w:rsidR="0050635C" w:rsidRPr="00754DF7" w:rsidRDefault="0050635C" w:rsidP="004C47FC">
            <w:pPr>
              <w:rPr>
                <w:rFonts w:ascii="宋体" w:eastAsia="宋体" w:hAnsi="宋体"/>
                <w:color w:val="FF0000"/>
                <w:szCs w:val="21"/>
              </w:rPr>
            </w:pPr>
          </w:p>
          <w:p w:rsidR="0050635C" w:rsidRPr="00754DF7" w:rsidRDefault="0050635C" w:rsidP="004C47FC">
            <w:pPr>
              <w:rPr>
                <w:rFonts w:ascii="宋体" w:eastAsia="宋体" w:hAnsi="宋体"/>
                <w:color w:val="FF0000"/>
                <w:szCs w:val="21"/>
              </w:rPr>
            </w:pPr>
          </w:p>
        </w:tc>
      </w:tr>
    </w:tbl>
    <w:p w:rsidR="0050635C" w:rsidRDefault="0050635C" w:rsidP="004F0540">
      <w:pPr>
        <w:spacing w:line="640" w:lineRule="exact"/>
        <w:jc w:val="left"/>
        <w:rPr>
          <w:rFonts w:ascii="仿宋_GB2312" w:eastAsia="仿宋_GB2312"/>
          <w:b/>
          <w:sz w:val="32"/>
          <w:szCs w:val="32"/>
          <w:u w:val="single"/>
        </w:rPr>
        <w:sectPr w:rsidR="0050635C" w:rsidSect="00DD4CAD">
          <w:pgSz w:w="11906" w:h="16838"/>
          <w:pgMar w:top="1440" w:right="1134" w:bottom="1440" w:left="1134" w:header="851" w:footer="992" w:gutter="0"/>
          <w:cols w:space="425"/>
          <w:docGrid w:type="lines" w:linePitch="312"/>
        </w:sectPr>
      </w:pPr>
    </w:p>
    <w:tbl>
      <w:tblPr>
        <w:tblW w:w="9639"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64"/>
        <w:gridCol w:w="687"/>
        <w:gridCol w:w="97"/>
        <w:gridCol w:w="712"/>
        <w:gridCol w:w="851"/>
        <w:gridCol w:w="2693"/>
        <w:gridCol w:w="2835"/>
      </w:tblGrid>
      <w:tr w:rsidR="0050635C" w:rsidRPr="00DA3B06" w:rsidTr="0050635C">
        <w:trPr>
          <w:trHeight w:val="397"/>
          <w:jc w:val="center"/>
        </w:trPr>
        <w:tc>
          <w:tcPr>
            <w:tcW w:w="9639" w:type="dxa"/>
            <w:gridSpan w:val="7"/>
            <w:shd w:val="clear" w:color="auto" w:fill="auto"/>
            <w:vAlign w:val="center"/>
          </w:tcPr>
          <w:p w:rsidR="0050635C" w:rsidRPr="00DA3B06" w:rsidRDefault="00DA3B06" w:rsidP="004C47FC">
            <w:pPr>
              <w:spacing w:line="240" w:lineRule="exact"/>
              <w:jc w:val="left"/>
              <w:rPr>
                <w:rFonts w:ascii="宋体" w:eastAsia="宋体" w:hAnsi="宋体"/>
                <w:b/>
                <w:szCs w:val="21"/>
              </w:rPr>
            </w:pPr>
            <w:r w:rsidRPr="00DA3B06">
              <w:rPr>
                <w:rFonts w:ascii="宋体" w:eastAsia="宋体" w:hAnsi="宋体" w:hint="eastAsia"/>
                <w:b/>
                <w:sz w:val="24"/>
                <w:szCs w:val="21"/>
              </w:rPr>
              <w:t>五、</w:t>
            </w:r>
            <w:r w:rsidR="0050635C" w:rsidRPr="00DA3B06">
              <w:rPr>
                <w:rFonts w:ascii="宋体" w:eastAsia="宋体" w:hAnsi="宋体" w:hint="eastAsia"/>
                <w:b/>
                <w:sz w:val="24"/>
                <w:szCs w:val="21"/>
              </w:rPr>
              <w:t>项目预期获得成果情况</w:t>
            </w:r>
          </w:p>
        </w:tc>
      </w:tr>
      <w:tr w:rsidR="0050635C" w:rsidRPr="00DA3B06" w:rsidTr="0050635C">
        <w:trPr>
          <w:trHeight w:val="397"/>
          <w:jc w:val="center"/>
        </w:trPr>
        <w:tc>
          <w:tcPr>
            <w:tcW w:w="9639" w:type="dxa"/>
            <w:gridSpan w:val="7"/>
            <w:shd w:val="clear" w:color="auto" w:fill="auto"/>
            <w:vAlign w:val="center"/>
          </w:tcPr>
          <w:p w:rsidR="0050635C" w:rsidRPr="00DA3B06" w:rsidRDefault="0050635C" w:rsidP="004C47FC">
            <w:pPr>
              <w:autoSpaceDE w:val="0"/>
              <w:autoSpaceDN w:val="0"/>
              <w:adjustRightInd w:val="0"/>
              <w:jc w:val="left"/>
              <w:rPr>
                <w:rFonts w:ascii="宋体" w:eastAsia="宋体" w:hAnsi="宋体"/>
                <w:b/>
                <w:szCs w:val="21"/>
              </w:rPr>
            </w:pPr>
            <w:r w:rsidRPr="00DA3B06">
              <w:rPr>
                <w:rFonts w:ascii="宋体" w:eastAsia="宋体" w:hAnsi="宋体" w:cs="宋体" w:hint="eastAsia"/>
                <w:b/>
                <w:kern w:val="0"/>
                <w:szCs w:val="21"/>
              </w:rPr>
              <w:t>（一）项目实施后要达到的主要技术指标及技术突破</w:t>
            </w:r>
          </w:p>
        </w:tc>
      </w:tr>
      <w:tr w:rsidR="0050635C" w:rsidRPr="00DA3B06" w:rsidTr="0050635C">
        <w:trPr>
          <w:trHeight w:val="397"/>
          <w:jc w:val="center"/>
        </w:trPr>
        <w:tc>
          <w:tcPr>
            <w:tcW w:w="9639" w:type="dxa"/>
            <w:gridSpan w:val="7"/>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r w:rsidRPr="00DA3B06">
              <w:rPr>
                <w:rFonts w:ascii="宋体" w:eastAsia="宋体" w:hAnsi="宋体" w:cs="宋体" w:hint="eastAsia"/>
                <w:kern w:val="0"/>
                <w:szCs w:val="21"/>
              </w:rPr>
              <w:t>1.拟达到的技术指标及技术突破</w:t>
            </w:r>
          </w:p>
        </w:tc>
      </w:tr>
      <w:tr w:rsidR="0050635C" w:rsidRPr="00DA3B06" w:rsidTr="0050635C">
        <w:trPr>
          <w:trHeight w:val="1373"/>
          <w:jc w:val="center"/>
        </w:trPr>
        <w:tc>
          <w:tcPr>
            <w:tcW w:w="9639" w:type="dxa"/>
            <w:gridSpan w:val="7"/>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397"/>
          <w:jc w:val="center"/>
        </w:trPr>
        <w:tc>
          <w:tcPr>
            <w:tcW w:w="9639" w:type="dxa"/>
            <w:gridSpan w:val="7"/>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r w:rsidRPr="00DA3B06">
              <w:rPr>
                <w:rFonts w:ascii="宋体" w:eastAsia="宋体" w:hAnsi="宋体" w:cs="宋体" w:hint="eastAsia"/>
                <w:kern w:val="0"/>
                <w:szCs w:val="21"/>
              </w:rPr>
              <w:t>2.技术成果</w:t>
            </w:r>
          </w:p>
        </w:tc>
      </w:tr>
      <w:tr w:rsidR="0050635C" w:rsidRPr="00DA3B06" w:rsidTr="0050635C">
        <w:trPr>
          <w:trHeight w:val="431"/>
          <w:jc w:val="center"/>
        </w:trPr>
        <w:tc>
          <w:tcPr>
            <w:tcW w:w="4111" w:type="dxa"/>
            <w:gridSpan w:val="5"/>
            <w:vMerge w:val="restart"/>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成果形式</w:t>
            </w:r>
          </w:p>
        </w:tc>
        <w:tc>
          <w:tcPr>
            <w:tcW w:w="5528" w:type="dxa"/>
            <w:gridSpan w:val="2"/>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结题验收数量(项/个/篇/名)</w:t>
            </w:r>
          </w:p>
        </w:tc>
      </w:tr>
      <w:tr w:rsidR="0050635C" w:rsidRPr="00DA3B06" w:rsidTr="0050635C">
        <w:trPr>
          <w:trHeight w:val="431"/>
          <w:jc w:val="center"/>
        </w:trPr>
        <w:tc>
          <w:tcPr>
            <w:tcW w:w="4111" w:type="dxa"/>
            <w:gridSpan w:val="5"/>
            <w:vMerge/>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2693"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中期考核</w:t>
            </w:r>
          </w:p>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（项目实施起满2年）</w:t>
            </w:r>
          </w:p>
        </w:tc>
        <w:tc>
          <w:tcPr>
            <w:tcW w:w="2835"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结题验收</w:t>
            </w:r>
          </w:p>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（项目实施起满3年）</w:t>
            </w:r>
          </w:p>
        </w:tc>
      </w:tr>
      <w:tr w:rsidR="0050635C" w:rsidRPr="00DA3B06" w:rsidTr="0050635C">
        <w:trPr>
          <w:trHeight w:val="415"/>
          <w:jc w:val="center"/>
        </w:trPr>
        <w:tc>
          <w:tcPr>
            <w:tcW w:w="2548" w:type="dxa"/>
            <w:gridSpan w:val="3"/>
            <w:vMerge w:val="restart"/>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发明专利</w:t>
            </w:r>
          </w:p>
        </w:tc>
        <w:tc>
          <w:tcPr>
            <w:tcW w:w="1563" w:type="dxa"/>
            <w:gridSpan w:val="2"/>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申请</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399"/>
          <w:jc w:val="center"/>
        </w:trPr>
        <w:tc>
          <w:tcPr>
            <w:tcW w:w="2548" w:type="dxa"/>
            <w:gridSpan w:val="3"/>
            <w:vMerge/>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1563" w:type="dxa"/>
            <w:gridSpan w:val="2"/>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授权</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27"/>
          <w:jc w:val="center"/>
        </w:trPr>
        <w:tc>
          <w:tcPr>
            <w:tcW w:w="2548" w:type="dxa"/>
            <w:gridSpan w:val="3"/>
            <w:vMerge w:val="restart"/>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实用新型专利</w:t>
            </w:r>
          </w:p>
        </w:tc>
        <w:tc>
          <w:tcPr>
            <w:tcW w:w="1563" w:type="dxa"/>
            <w:gridSpan w:val="2"/>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申请</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16"/>
          <w:jc w:val="center"/>
        </w:trPr>
        <w:tc>
          <w:tcPr>
            <w:tcW w:w="2548" w:type="dxa"/>
            <w:gridSpan w:val="3"/>
            <w:vMerge/>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1563" w:type="dxa"/>
            <w:gridSpan w:val="2"/>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授权</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24"/>
          <w:jc w:val="center"/>
        </w:trPr>
        <w:tc>
          <w:tcPr>
            <w:tcW w:w="2548" w:type="dxa"/>
            <w:gridSpan w:val="3"/>
            <w:vMerge w:val="restart"/>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国际专利（PCT）</w:t>
            </w:r>
          </w:p>
        </w:tc>
        <w:tc>
          <w:tcPr>
            <w:tcW w:w="1563" w:type="dxa"/>
            <w:gridSpan w:val="2"/>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申请</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08"/>
          <w:jc w:val="center"/>
        </w:trPr>
        <w:tc>
          <w:tcPr>
            <w:tcW w:w="2548" w:type="dxa"/>
            <w:gridSpan w:val="3"/>
            <w:vMerge/>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1563" w:type="dxa"/>
            <w:gridSpan w:val="2"/>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授权</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23"/>
          <w:jc w:val="center"/>
        </w:trPr>
        <w:tc>
          <w:tcPr>
            <w:tcW w:w="2548" w:type="dxa"/>
            <w:gridSpan w:val="3"/>
            <w:vMerge w:val="restart"/>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技术标准</w:t>
            </w:r>
          </w:p>
        </w:tc>
        <w:tc>
          <w:tcPr>
            <w:tcW w:w="1563" w:type="dxa"/>
            <w:gridSpan w:val="2"/>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国际标准</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389"/>
          <w:jc w:val="center"/>
        </w:trPr>
        <w:tc>
          <w:tcPr>
            <w:tcW w:w="2548" w:type="dxa"/>
            <w:gridSpan w:val="3"/>
            <w:vMerge/>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1563" w:type="dxa"/>
            <w:gridSpan w:val="2"/>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国家标准</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5"/>
          <w:jc w:val="center"/>
        </w:trPr>
        <w:tc>
          <w:tcPr>
            <w:tcW w:w="2548" w:type="dxa"/>
            <w:gridSpan w:val="3"/>
            <w:vMerge/>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1563" w:type="dxa"/>
            <w:gridSpan w:val="2"/>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行业标准</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396"/>
          <w:jc w:val="center"/>
        </w:trPr>
        <w:tc>
          <w:tcPr>
            <w:tcW w:w="2548" w:type="dxa"/>
            <w:gridSpan w:val="3"/>
            <w:vMerge/>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1563" w:type="dxa"/>
            <w:gridSpan w:val="2"/>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企业标准</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4111" w:type="dxa"/>
            <w:gridSpan w:val="5"/>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新产品</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4111" w:type="dxa"/>
            <w:gridSpan w:val="5"/>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新材料</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4111" w:type="dxa"/>
            <w:gridSpan w:val="5"/>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新装备</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4111" w:type="dxa"/>
            <w:gridSpan w:val="5"/>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新工艺</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4111" w:type="dxa"/>
            <w:gridSpan w:val="5"/>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新服务</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4111" w:type="dxa"/>
            <w:gridSpan w:val="5"/>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软件著作权</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4111" w:type="dxa"/>
            <w:gridSpan w:val="5"/>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生产批件</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1764" w:type="dxa"/>
            <w:vMerge w:val="restart"/>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论文</w:t>
            </w:r>
          </w:p>
        </w:tc>
        <w:tc>
          <w:tcPr>
            <w:tcW w:w="2347" w:type="dxa"/>
            <w:gridSpan w:val="4"/>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发表总量</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1764" w:type="dxa"/>
            <w:vMerge/>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1496" w:type="dxa"/>
            <w:gridSpan w:val="3"/>
            <w:vMerge w:val="restart"/>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SCI/EI收录</w:t>
            </w:r>
          </w:p>
        </w:tc>
        <w:tc>
          <w:tcPr>
            <w:tcW w:w="851"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一区</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1764" w:type="dxa"/>
            <w:vMerge/>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1496" w:type="dxa"/>
            <w:gridSpan w:val="3"/>
            <w:vMerge/>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851"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二区</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1764" w:type="dxa"/>
            <w:vMerge/>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2347" w:type="dxa"/>
            <w:gridSpan w:val="4"/>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国内核心期刊</w:t>
            </w:r>
          </w:p>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（除SCI/EI收录以外）</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4111" w:type="dxa"/>
            <w:gridSpan w:val="5"/>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专著总量</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2451" w:type="dxa"/>
            <w:gridSpan w:val="2"/>
            <w:vMerge w:val="restart"/>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科研获奖</w:t>
            </w:r>
          </w:p>
        </w:tc>
        <w:tc>
          <w:tcPr>
            <w:tcW w:w="1660" w:type="dxa"/>
            <w:gridSpan w:val="3"/>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总量</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2451" w:type="dxa"/>
            <w:gridSpan w:val="2"/>
            <w:vMerge/>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1660" w:type="dxa"/>
            <w:gridSpan w:val="3"/>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国家级</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2451" w:type="dxa"/>
            <w:gridSpan w:val="2"/>
            <w:vMerge/>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1660" w:type="dxa"/>
            <w:gridSpan w:val="3"/>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省部级</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2451" w:type="dxa"/>
            <w:gridSpan w:val="2"/>
            <w:vMerge w:val="restart"/>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科研项目</w:t>
            </w:r>
          </w:p>
        </w:tc>
        <w:tc>
          <w:tcPr>
            <w:tcW w:w="1660" w:type="dxa"/>
            <w:gridSpan w:val="3"/>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总量</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2451" w:type="dxa"/>
            <w:gridSpan w:val="2"/>
            <w:vMerge/>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1660" w:type="dxa"/>
            <w:gridSpan w:val="3"/>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国家级</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2451" w:type="dxa"/>
            <w:gridSpan w:val="2"/>
            <w:vMerge/>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1660" w:type="dxa"/>
            <w:gridSpan w:val="3"/>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省部级</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2451" w:type="dxa"/>
            <w:gridSpan w:val="2"/>
            <w:vMerge w:val="restart"/>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新增其他科研项目情况</w:t>
            </w:r>
          </w:p>
        </w:tc>
        <w:tc>
          <w:tcPr>
            <w:tcW w:w="1660" w:type="dxa"/>
            <w:gridSpan w:val="3"/>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总量</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2451" w:type="dxa"/>
            <w:gridSpan w:val="2"/>
            <w:vMerge/>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1660" w:type="dxa"/>
            <w:gridSpan w:val="3"/>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横向项目</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2451" w:type="dxa"/>
            <w:gridSpan w:val="2"/>
            <w:vMerge/>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1660" w:type="dxa"/>
            <w:gridSpan w:val="3"/>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单位内设定项目</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2451" w:type="dxa"/>
            <w:gridSpan w:val="2"/>
            <w:vMerge w:val="restart"/>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人才培养</w:t>
            </w:r>
          </w:p>
        </w:tc>
        <w:tc>
          <w:tcPr>
            <w:tcW w:w="1660" w:type="dxa"/>
            <w:gridSpan w:val="3"/>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博士</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2451" w:type="dxa"/>
            <w:gridSpan w:val="2"/>
            <w:vMerge/>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1660" w:type="dxa"/>
            <w:gridSpan w:val="3"/>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硕士</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2451" w:type="dxa"/>
            <w:gridSpan w:val="2"/>
            <w:vMerge/>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1660" w:type="dxa"/>
            <w:gridSpan w:val="3"/>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科研骨干</w:t>
            </w:r>
          </w:p>
        </w:tc>
        <w:tc>
          <w:tcPr>
            <w:tcW w:w="2693"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c>
          <w:tcPr>
            <w:tcW w:w="2835" w:type="dxa"/>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p>
        </w:tc>
      </w:tr>
      <w:tr w:rsidR="0050635C" w:rsidRPr="00DA3B06" w:rsidTr="0050635C">
        <w:trPr>
          <w:trHeight w:val="433"/>
          <w:jc w:val="center"/>
        </w:trPr>
        <w:tc>
          <w:tcPr>
            <w:tcW w:w="9639" w:type="dxa"/>
            <w:gridSpan w:val="7"/>
            <w:shd w:val="clear" w:color="auto" w:fill="auto"/>
            <w:vAlign w:val="center"/>
          </w:tcPr>
          <w:p w:rsidR="0050635C" w:rsidRPr="00BC57B2" w:rsidRDefault="0050635C" w:rsidP="004C47FC">
            <w:pPr>
              <w:autoSpaceDE w:val="0"/>
              <w:autoSpaceDN w:val="0"/>
              <w:adjustRightInd w:val="0"/>
              <w:jc w:val="left"/>
              <w:rPr>
                <w:rFonts w:ascii="宋体" w:eastAsia="宋体" w:hAnsi="宋体" w:cs="宋体"/>
                <w:b/>
                <w:kern w:val="0"/>
                <w:szCs w:val="21"/>
              </w:rPr>
            </w:pPr>
            <w:r w:rsidRPr="00BC57B2">
              <w:rPr>
                <w:rFonts w:ascii="宋体" w:eastAsia="宋体" w:hAnsi="宋体" w:cs="宋体" w:hint="eastAsia"/>
                <w:b/>
                <w:kern w:val="0"/>
                <w:szCs w:val="21"/>
              </w:rPr>
              <w:t>（二）项目预期经济效益目标</w:t>
            </w:r>
          </w:p>
        </w:tc>
      </w:tr>
      <w:tr w:rsidR="0050635C" w:rsidRPr="00DA3B06" w:rsidTr="0050635C">
        <w:trPr>
          <w:trHeight w:val="433"/>
          <w:jc w:val="center"/>
        </w:trPr>
        <w:tc>
          <w:tcPr>
            <w:tcW w:w="2451" w:type="dxa"/>
            <w:gridSpan w:val="2"/>
            <w:vMerge w:val="restart"/>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预期结题验收时</w:t>
            </w:r>
          </w:p>
        </w:tc>
        <w:tc>
          <w:tcPr>
            <w:tcW w:w="7188" w:type="dxa"/>
            <w:gridSpan w:val="5"/>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r w:rsidRPr="00DA3B06">
              <w:rPr>
                <w:rFonts w:ascii="宋体" w:eastAsia="宋体" w:hAnsi="宋体" w:cs="宋体" w:hint="eastAsia"/>
                <w:kern w:val="0"/>
                <w:szCs w:val="21"/>
              </w:rPr>
              <w:t>项目累计新增销售额                万元</w:t>
            </w:r>
          </w:p>
        </w:tc>
      </w:tr>
      <w:tr w:rsidR="0050635C" w:rsidRPr="00DA3B06" w:rsidTr="0050635C">
        <w:trPr>
          <w:trHeight w:val="433"/>
          <w:jc w:val="center"/>
        </w:trPr>
        <w:tc>
          <w:tcPr>
            <w:tcW w:w="2451" w:type="dxa"/>
            <w:gridSpan w:val="2"/>
            <w:vMerge/>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7188" w:type="dxa"/>
            <w:gridSpan w:val="5"/>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r w:rsidRPr="00DA3B06">
              <w:rPr>
                <w:rFonts w:ascii="宋体" w:eastAsia="宋体" w:hAnsi="宋体" w:cs="宋体" w:hint="eastAsia"/>
                <w:kern w:val="0"/>
                <w:szCs w:val="21"/>
              </w:rPr>
              <w:t>项目累计新增净利润                万元</w:t>
            </w:r>
          </w:p>
        </w:tc>
      </w:tr>
      <w:tr w:rsidR="0050635C" w:rsidRPr="00DA3B06" w:rsidTr="0050635C">
        <w:trPr>
          <w:trHeight w:val="433"/>
          <w:jc w:val="center"/>
        </w:trPr>
        <w:tc>
          <w:tcPr>
            <w:tcW w:w="2451" w:type="dxa"/>
            <w:gridSpan w:val="2"/>
            <w:vMerge/>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7188" w:type="dxa"/>
            <w:gridSpan w:val="5"/>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r w:rsidRPr="00DA3B06">
              <w:rPr>
                <w:rFonts w:ascii="宋体" w:eastAsia="宋体" w:hAnsi="宋体" w:cs="宋体" w:hint="eastAsia"/>
                <w:kern w:val="0"/>
                <w:szCs w:val="21"/>
              </w:rPr>
              <w:t>项目累计新增上缴税额              万元</w:t>
            </w:r>
          </w:p>
        </w:tc>
      </w:tr>
      <w:tr w:rsidR="0050635C" w:rsidRPr="00DA3B06" w:rsidTr="0050635C">
        <w:trPr>
          <w:trHeight w:val="433"/>
          <w:jc w:val="center"/>
        </w:trPr>
        <w:tc>
          <w:tcPr>
            <w:tcW w:w="2451" w:type="dxa"/>
            <w:gridSpan w:val="2"/>
            <w:vMerge/>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7188" w:type="dxa"/>
            <w:gridSpan w:val="5"/>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r w:rsidRPr="00DA3B06">
              <w:rPr>
                <w:rFonts w:ascii="宋体" w:eastAsia="宋体" w:hAnsi="宋体" w:cs="宋体" w:hint="eastAsia"/>
                <w:kern w:val="0"/>
                <w:szCs w:val="21"/>
              </w:rPr>
              <w:t>项目累计带动上下游产值            万元</w:t>
            </w:r>
          </w:p>
        </w:tc>
      </w:tr>
      <w:tr w:rsidR="0050635C" w:rsidRPr="00DA3B06" w:rsidTr="0050635C">
        <w:trPr>
          <w:trHeight w:val="433"/>
          <w:jc w:val="center"/>
        </w:trPr>
        <w:tc>
          <w:tcPr>
            <w:tcW w:w="9639" w:type="dxa"/>
            <w:gridSpan w:val="7"/>
            <w:shd w:val="clear" w:color="auto" w:fill="auto"/>
            <w:vAlign w:val="center"/>
          </w:tcPr>
          <w:p w:rsidR="0050635C" w:rsidRPr="00DA3B06" w:rsidRDefault="0050635C" w:rsidP="004C47FC">
            <w:pPr>
              <w:autoSpaceDE w:val="0"/>
              <w:autoSpaceDN w:val="0"/>
              <w:adjustRightInd w:val="0"/>
              <w:jc w:val="left"/>
              <w:rPr>
                <w:rFonts w:ascii="宋体" w:eastAsia="宋体" w:hAnsi="宋体" w:cs="宋体"/>
                <w:kern w:val="0"/>
                <w:szCs w:val="21"/>
              </w:rPr>
            </w:pPr>
            <w:r w:rsidRPr="00DA3B06">
              <w:rPr>
                <w:rFonts w:ascii="宋体" w:eastAsia="宋体" w:hAnsi="宋体" w:cs="宋体" w:hint="eastAsia"/>
                <w:kern w:val="0"/>
                <w:szCs w:val="21"/>
              </w:rPr>
              <w:t>预期经济效益指标说明</w:t>
            </w:r>
          </w:p>
        </w:tc>
      </w:tr>
      <w:tr w:rsidR="0050635C" w:rsidRPr="00DA3B06" w:rsidTr="0050635C">
        <w:trPr>
          <w:trHeight w:val="1266"/>
          <w:jc w:val="center"/>
        </w:trPr>
        <w:tc>
          <w:tcPr>
            <w:tcW w:w="9639" w:type="dxa"/>
            <w:gridSpan w:val="7"/>
            <w:shd w:val="clear" w:color="auto" w:fill="auto"/>
          </w:tcPr>
          <w:p w:rsidR="0050635C" w:rsidRPr="00DA3B06" w:rsidRDefault="0050635C" w:rsidP="004C47FC">
            <w:pPr>
              <w:autoSpaceDE w:val="0"/>
              <w:autoSpaceDN w:val="0"/>
              <w:adjustRightInd w:val="0"/>
              <w:rPr>
                <w:rFonts w:ascii="宋体" w:eastAsia="宋体" w:hAnsi="宋体" w:cs="宋体"/>
                <w:kern w:val="0"/>
                <w:szCs w:val="21"/>
              </w:rPr>
            </w:pPr>
            <w:r w:rsidRPr="00DA3B06">
              <w:rPr>
                <w:rFonts w:ascii="宋体" w:eastAsia="宋体" w:hAnsi="宋体" w:cs="宋体" w:hint="eastAsia"/>
                <w:kern w:val="0"/>
                <w:szCs w:val="21"/>
              </w:rPr>
              <w:t>(请具体说明预期经济效益指标的理由及依据，包括相关数据来源等)</w:t>
            </w:r>
          </w:p>
        </w:tc>
      </w:tr>
      <w:tr w:rsidR="0050635C" w:rsidRPr="00DA3B06" w:rsidTr="0050635C">
        <w:trPr>
          <w:trHeight w:val="416"/>
          <w:jc w:val="center"/>
        </w:trPr>
        <w:tc>
          <w:tcPr>
            <w:tcW w:w="9639" w:type="dxa"/>
            <w:gridSpan w:val="7"/>
            <w:shd w:val="clear" w:color="auto" w:fill="auto"/>
            <w:vAlign w:val="center"/>
          </w:tcPr>
          <w:p w:rsidR="0050635C" w:rsidRPr="00BC57B2" w:rsidRDefault="0050635C" w:rsidP="004C47FC">
            <w:pPr>
              <w:autoSpaceDE w:val="0"/>
              <w:autoSpaceDN w:val="0"/>
              <w:adjustRightInd w:val="0"/>
              <w:rPr>
                <w:rFonts w:ascii="宋体" w:eastAsia="宋体" w:hAnsi="宋体" w:cs="宋体"/>
                <w:b/>
                <w:kern w:val="0"/>
                <w:szCs w:val="21"/>
              </w:rPr>
            </w:pPr>
            <w:r w:rsidRPr="00BC57B2">
              <w:rPr>
                <w:rFonts w:ascii="宋体" w:eastAsia="宋体" w:hAnsi="宋体" w:cs="宋体" w:hint="eastAsia"/>
                <w:b/>
                <w:kern w:val="0"/>
                <w:szCs w:val="21"/>
              </w:rPr>
              <w:t>（三）项目预期社会效益目标</w:t>
            </w:r>
          </w:p>
        </w:tc>
      </w:tr>
      <w:tr w:rsidR="0050635C" w:rsidRPr="00DA3B06" w:rsidTr="0050635C">
        <w:trPr>
          <w:trHeight w:val="416"/>
          <w:jc w:val="center"/>
        </w:trPr>
        <w:tc>
          <w:tcPr>
            <w:tcW w:w="9639" w:type="dxa"/>
            <w:gridSpan w:val="7"/>
            <w:shd w:val="clear" w:color="auto" w:fill="auto"/>
          </w:tcPr>
          <w:p w:rsidR="0050635C" w:rsidRPr="00DA3B06" w:rsidRDefault="0050635C" w:rsidP="004C47FC">
            <w:pPr>
              <w:autoSpaceDE w:val="0"/>
              <w:autoSpaceDN w:val="0"/>
              <w:adjustRightInd w:val="0"/>
              <w:rPr>
                <w:rFonts w:ascii="宋体" w:eastAsia="宋体" w:hAnsi="宋体" w:cs="宋体"/>
                <w:kern w:val="0"/>
                <w:szCs w:val="21"/>
              </w:rPr>
            </w:pPr>
            <w:r w:rsidRPr="00DA3B06">
              <w:rPr>
                <w:rFonts w:ascii="宋体" w:eastAsia="宋体" w:hAnsi="宋体" w:cs="宋体" w:hint="eastAsia"/>
                <w:kern w:val="0"/>
                <w:szCs w:val="21"/>
              </w:rPr>
              <w:t>请根据</w:t>
            </w:r>
            <w:r w:rsidR="00BC57B2">
              <w:rPr>
                <w:rFonts w:ascii="宋体" w:eastAsia="宋体" w:hAnsi="宋体" w:cs="宋体" w:hint="eastAsia"/>
                <w:kern w:val="0"/>
                <w:szCs w:val="21"/>
              </w:rPr>
              <w:t>项目</w:t>
            </w:r>
            <w:r w:rsidRPr="00DA3B06">
              <w:rPr>
                <w:rFonts w:ascii="宋体" w:eastAsia="宋体" w:hAnsi="宋体" w:cs="宋体" w:hint="eastAsia"/>
                <w:kern w:val="0"/>
                <w:szCs w:val="21"/>
              </w:rPr>
              <w:t>实际情况，按照提纲分点撰写：</w:t>
            </w:r>
          </w:p>
          <w:p w:rsidR="0050635C" w:rsidRPr="00DA3B06" w:rsidRDefault="0050635C" w:rsidP="004C47FC">
            <w:pPr>
              <w:autoSpaceDE w:val="0"/>
              <w:autoSpaceDN w:val="0"/>
              <w:adjustRightInd w:val="0"/>
              <w:rPr>
                <w:rFonts w:ascii="宋体" w:eastAsia="宋体" w:hAnsi="宋体" w:cs="宋体"/>
                <w:kern w:val="0"/>
                <w:szCs w:val="21"/>
              </w:rPr>
            </w:pPr>
            <w:r w:rsidRPr="00DA3B06">
              <w:rPr>
                <w:rFonts w:ascii="宋体" w:eastAsia="宋体" w:hAnsi="宋体" w:cs="宋体" w:hint="eastAsia"/>
                <w:kern w:val="0"/>
                <w:szCs w:val="21"/>
              </w:rPr>
              <w:t>1.对江门市地区学科建设的带动作用（如预期新增博士授权点、硕士授权点等）</w:t>
            </w:r>
          </w:p>
          <w:p w:rsidR="0050635C" w:rsidRPr="00DA3B06" w:rsidRDefault="0050635C" w:rsidP="004C47FC">
            <w:pPr>
              <w:autoSpaceDE w:val="0"/>
              <w:autoSpaceDN w:val="0"/>
              <w:adjustRightInd w:val="0"/>
              <w:rPr>
                <w:rFonts w:ascii="宋体" w:eastAsia="宋体" w:hAnsi="宋体" w:cs="宋体"/>
                <w:kern w:val="0"/>
                <w:szCs w:val="21"/>
              </w:rPr>
            </w:pPr>
            <w:r w:rsidRPr="00DA3B06">
              <w:rPr>
                <w:rFonts w:ascii="宋体" w:eastAsia="宋体" w:hAnsi="宋体" w:cs="宋体" w:hint="eastAsia"/>
                <w:kern w:val="0"/>
                <w:szCs w:val="21"/>
              </w:rPr>
              <w:t>2.对江门市地区人才队伍建设的带动作用（包括人才吸引和培养情况）</w:t>
            </w:r>
          </w:p>
          <w:p w:rsidR="0050635C" w:rsidRPr="00DA3B06" w:rsidRDefault="0050635C" w:rsidP="004C47FC">
            <w:pPr>
              <w:autoSpaceDE w:val="0"/>
              <w:autoSpaceDN w:val="0"/>
              <w:adjustRightInd w:val="0"/>
              <w:rPr>
                <w:rFonts w:ascii="宋体" w:eastAsia="宋体" w:hAnsi="宋体" w:cs="宋体"/>
                <w:kern w:val="0"/>
                <w:szCs w:val="21"/>
              </w:rPr>
            </w:pPr>
            <w:r w:rsidRPr="00DA3B06">
              <w:rPr>
                <w:rFonts w:ascii="宋体" w:eastAsia="宋体" w:hAnsi="宋体" w:cs="宋体" w:hint="eastAsia"/>
                <w:kern w:val="0"/>
                <w:szCs w:val="21"/>
              </w:rPr>
              <w:t>3.对江门市地区研发平台建设的带动作用（请明确描述预期平台建设规模、级别、数量等，如建成国家重点实验室1间等）</w:t>
            </w:r>
          </w:p>
          <w:p w:rsidR="0050635C" w:rsidRPr="00DA3B06" w:rsidRDefault="0050635C" w:rsidP="004C47FC">
            <w:pPr>
              <w:autoSpaceDE w:val="0"/>
              <w:autoSpaceDN w:val="0"/>
              <w:adjustRightInd w:val="0"/>
              <w:rPr>
                <w:rFonts w:ascii="宋体" w:eastAsia="宋体" w:hAnsi="宋体" w:cs="宋体"/>
                <w:kern w:val="0"/>
                <w:szCs w:val="21"/>
              </w:rPr>
            </w:pPr>
            <w:r w:rsidRPr="00DA3B06">
              <w:rPr>
                <w:rFonts w:ascii="宋体" w:eastAsia="宋体" w:hAnsi="宋体" w:cs="宋体" w:hint="eastAsia"/>
                <w:kern w:val="0"/>
                <w:szCs w:val="21"/>
              </w:rPr>
              <w:t>4.对江门市地区产业发展带动作用</w:t>
            </w:r>
          </w:p>
          <w:p w:rsidR="0050635C" w:rsidRPr="00DA3B06" w:rsidRDefault="0050635C" w:rsidP="004C47FC">
            <w:pPr>
              <w:autoSpaceDE w:val="0"/>
              <w:autoSpaceDN w:val="0"/>
              <w:adjustRightInd w:val="0"/>
              <w:rPr>
                <w:rFonts w:ascii="宋体" w:eastAsia="宋体" w:hAnsi="宋体" w:cs="宋体"/>
                <w:kern w:val="0"/>
                <w:szCs w:val="21"/>
              </w:rPr>
            </w:pPr>
            <w:r w:rsidRPr="00DA3B06">
              <w:rPr>
                <w:rFonts w:ascii="宋体" w:eastAsia="宋体" w:hAnsi="宋体" w:cs="宋体" w:hint="eastAsia"/>
                <w:kern w:val="0"/>
                <w:szCs w:val="21"/>
              </w:rPr>
              <w:t>5.其他</w:t>
            </w:r>
          </w:p>
        </w:tc>
      </w:tr>
      <w:tr w:rsidR="0050635C" w:rsidRPr="00DA3B06" w:rsidTr="0050635C">
        <w:trPr>
          <w:trHeight w:val="11373"/>
          <w:jc w:val="center"/>
        </w:trPr>
        <w:tc>
          <w:tcPr>
            <w:tcW w:w="9639" w:type="dxa"/>
            <w:gridSpan w:val="7"/>
            <w:shd w:val="clear" w:color="auto" w:fill="auto"/>
          </w:tcPr>
          <w:p w:rsidR="0050635C" w:rsidRPr="00DA3B06" w:rsidRDefault="0050635C" w:rsidP="004C47FC">
            <w:pPr>
              <w:autoSpaceDE w:val="0"/>
              <w:autoSpaceDN w:val="0"/>
              <w:adjustRightInd w:val="0"/>
              <w:rPr>
                <w:rFonts w:ascii="宋体" w:eastAsia="宋体" w:hAnsi="宋体" w:cs="宋体"/>
                <w:kern w:val="0"/>
                <w:szCs w:val="21"/>
              </w:rPr>
            </w:pPr>
          </w:p>
        </w:tc>
      </w:tr>
    </w:tbl>
    <w:p w:rsidR="0050635C" w:rsidRPr="00DA3B06" w:rsidRDefault="0050635C" w:rsidP="004F0540">
      <w:pPr>
        <w:spacing w:line="640" w:lineRule="exact"/>
        <w:jc w:val="left"/>
        <w:rPr>
          <w:rFonts w:ascii="仿宋_GB2312" w:eastAsia="仿宋_GB2312"/>
          <w:b/>
          <w:sz w:val="32"/>
          <w:szCs w:val="32"/>
          <w:u w:val="single"/>
        </w:rPr>
        <w:sectPr w:rsidR="0050635C" w:rsidRPr="00DA3B06" w:rsidSect="00DD4CAD">
          <w:pgSz w:w="11906" w:h="16838"/>
          <w:pgMar w:top="1440" w:right="1134" w:bottom="1440" w:left="1134" w:header="851" w:footer="992" w:gutter="0"/>
          <w:cols w:space="425"/>
          <w:docGrid w:type="lines" w:linePitch="312"/>
        </w:sectPr>
      </w:pPr>
    </w:p>
    <w:tbl>
      <w:tblPr>
        <w:tblW w:w="9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3"/>
        <w:gridCol w:w="1276"/>
        <w:gridCol w:w="1417"/>
        <w:gridCol w:w="1560"/>
        <w:gridCol w:w="1530"/>
        <w:gridCol w:w="423"/>
        <w:gridCol w:w="1974"/>
      </w:tblGrid>
      <w:tr w:rsidR="0050635C" w:rsidRPr="00DA3B06" w:rsidTr="004C47FC">
        <w:trPr>
          <w:cantSplit/>
          <w:trHeight w:val="554"/>
          <w:jc w:val="center"/>
        </w:trPr>
        <w:tc>
          <w:tcPr>
            <w:tcW w:w="9703" w:type="dxa"/>
            <w:gridSpan w:val="7"/>
            <w:vAlign w:val="center"/>
          </w:tcPr>
          <w:p w:rsidR="0050635C" w:rsidRPr="00DA3B06" w:rsidRDefault="00BC57B2" w:rsidP="00BC57B2">
            <w:pPr>
              <w:rPr>
                <w:rFonts w:ascii="宋体" w:eastAsia="宋体" w:hAnsi="宋体"/>
                <w:szCs w:val="21"/>
              </w:rPr>
            </w:pPr>
            <w:r w:rsidRPr="00BC57B2">
              <w:rPr>
                <w:rFonts w:ascii="宋体" w:eastAsia="宋体" w:hAnsi="宋体" w:hint="eastAsia"/>
                <w:b/>
                <w:sz w:val="24"/>
                <w:szCs w:val="28"/>
              </w:rPr>
              <w:t>六</w:t>
            </w:r>
            <w:r>
              <w:rPr>
                <w:rFonts w:ascii="宋体" w:eastAsia="宋体" w:hAnsi="宋体" w:hint="eastAsia"/>
                <w:b/>
                <w:sz w:val="24"/>
                <w:szCs w:val="28"/>
              </w:rPr>
              <w:t>、</w:t>
            </w:r>
            <w:r w:rsidRPr="00BC57B2">
              <w:rPr>
                <w:rFonts w:ascii="宋体" w:eastAsia="宋体" w:hAnsi="宋体" w:hint="eastAsia"/>
                <w:b/>
                <w:sz w:val="24"/>
                <w:szCs w:val="28"/>
              </w:rPr>
              <w:t>申报人</w:t>
            </w:r>
            <w:r w:rsidR="0050635C" w:rsidRPr="00BC57B2">
              <w:rPr>
                <w:rFonts w:ascii="宋体" w:eastAsia="宋体" w:hAnsi="宋体" w:hint="eastAsia"/>
                <w:b/>
                <w:sz w:val="24"/>
                <w:szCs w:val="28"/>
              </w:rPr>
              <w:t>所在单位情况</w:t>
            </w:r>
          </w:p>
        </w:tc>
      </w:tr>
      <w:tr w:rsidR="0050635C" w:rsidRPr="00DA3B06" w:rsidTr="004C47FC">
        <w:trPr>
          <w:cantSplit/>
          <w:trHeight w:val="495"/>
          <w:jc w:val="center"/>
        </w:trPr>
        <w:tc>
          <w:tcPr>
            <w:tcW w:w="9703" w:type="dxa"/>
            <w:gridSpan w:val="7"/>
            <w:vAlign w:val="center"/>
          </w:tcPr>
          <w:p w:rsidR="0050635C" w:rsidRPr="00DA3B06" w:rsidRDefault="0050635C" w:rsidP="004C47FC">
            <w:pPr>
              <w:rPr>
                <w:rFonts w:ascii="宋体" w:eastAsia="宋体" w:hAnsi="宋体"/>
                <w:szCs w:val="21"/>
              </w:rPr>
            </w:pPr>
            <w:r w:rsidRPr="00DA3B06">
              <w:rPr>
                <w:rFonts w:ascii="宋体" w:eastAsia="宋体" w:hAnsi="宋体" w:hint="eastAsia"/>
                <w:szCs w:val="21"/>
              </w:rPr>
              <w:t>1</w:t>
            </w:r>
            <w:r w:rsidR="00BC57B2">
              <w:rPr>
                <w:rFonts w:ascii="宋体" w:eastAsia="宋体" w:hAnsi="宋体" w:hint="eastAsia"/>
                <w:szCs w:val="21"/>
              </w:rPr>
              <w:t>.</w:t>
            </w:r>
            <w:r w:rsidRPr="00DA3B06">
              <w:rPr>
                <w:rFonts w:ascii="宋体" w:eastAsia="宋体" w:hAnsi="宋体" w:hint="eastAsia"/>
                <w:szCs w:val="21"/>
              </w:rPr>
              <w:t>申报单位基本信息</w:t>
            </w:r>
          </w:p>
        </w:tc>
      </w:tr>
      <w:tr w:rsidR="0050635C" w:rsidRPr="00DA3B06" w:rsidTr="004C47FC">
        <w:trPr>
          <w:cantSplit/>
          <w:trHeight w:val="612"/>
          <w:jc w:val="center"/>
        </w:trPr>
        <w:tc>
          <w:tcPr>
            <w:tcW w:w="1523"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申报单位</w:t>
            </w:r>
          </w:p>
        </w:tc>
        <w:tc>
          <w:tcPr>
            <w:tcW w:w="2693" w:type="dxa"/>
            <w:gridSpan w:val="2"/>
            <w:vAlign w:val="center"/>
          </w:tcPr>
          <w:p w:rsidR="0050635C" w:rsidRPr="00DA3B06" w:rsidRDefault="0050635C" w:rsidP="004C47FC">
            <w:pPr>
              <w:jc w:val="center"/>
              <w:rPr>
                <w:rFonts w:ascii="宋体" w:eastAsia="宋体" w:hAnsi="宋体"/>
                <w:szCs w:val="21"/>
              </w:rPr>
            </w:pPr>
          </w:p>
        </w:tc>
        <w:tc>
          <w:tcPr>
            <w:tcW w:w="1560"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成立时间</w:t>
            </w:r>
          </w:p>
        </w:tc>
        <w:tc>
          <w:tcPr>
            <w:tcW w:w="3927" w:type="dxa"/>
            <w:gridSpan w:val="3"/>
            <w:vAlign w:val="center"/>
          </w:tcPr>
          <w:p w:rsidR="0050635C" w:rsidRPr="00DA3B06" w:rsidRDefault="0050635C" w:rsidP="004C47FC">
            <w:pPr>
              <w:jc w:val="center"/>
              <w:rPr>
                <w:rFonts w:ascii="宋体" w:eastAsia="宋体" w:hAnsi="宋体"/>
                <w:szCs w:val="21"/>
              </w:rPr>
            </w:pPr>
          </w:p>
        </w:tc>
      </w:tr>
      <w:tr w:rsidR="0050635C" w:rsidRPr="00DA3B06" w:rsidTr="004C47FC">
        <w:trPr>
          <w:cantSplit/>
          <w:trHeight w:val="612"/>
          <w:jc w:val="center"/>
        </w:trPr>
        <w:tc>
          <w:tcPr>
            <w:tcW w:w="1523"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注册地址</w:t>
            </w:r>
          </w:p>
        </w:tc>
        <w:tc>
          <w:tcPr>
            <w:tcW w:w="8180" w:type="dxa"/>
            <w:gridSpan w:val="6"/>
            <w:vAlign w:val="center"/>
          </w:tcPr>
          <w:p w:rsidR="0050635C" w:rsidRPr="00DA3B06" w:rsidRDefault="0050635C" w:rsidP="004C47FC">
            <w:pPr>
              <w:jc w:val="center"/>
              <w:rPr>
                <w:rFonts w:ascii="宋体" w:eastAsia="宋体" w:hAnsi="宋体"/>
                <w:szCs w:val="21"/>
              </w:rPr>
            </w:pPr>
          </w:p>
        </w:tc>
      </w:tr>
      <w:tr w:rsidR="0050635C" w:rsidRPr="00DA3B06" w:rsidTr="004C47FC">
        <w:trPr>
          <w:cantSplit/>
          <w:trHeight w:val="612"/>
          <w:jc w:val="center"/>
        </w:trPr>
        <w:tc>
          <w:tcPr>
            <w:tcW w:w="1523"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单位类型</w:t>
            </w:r>
          </w:p>
        </w:tc>
        <w:tc>
          <w:tcPr>
            <w:tcW w:w="2693" w:type="dxa"/>
            <w:gridSpan w:val="2"/>
            <w:vAlign w:val="center"/>
          </w:tcPr>
          <w:p w:rsidR="0050635C" w:rsidRPr="00DA3B06" w:rsidRDefault="0050635C" w:rsidP="004C47FC">
            <w:pPr>
              <w:jc w:val="center"/>
              <w:rPr>
                <w:rFonts w:ascii="宋体" w:eastAsia="宋体" w:hAnsi="宋体"/>
                <w:szCs w:val="21"/>
              </w:rPr>
            </w:pPr>
          </w:p>
        </w:tc>
        <w:tc>
          <w:tcPr>
            <w:tcW w:w="1560"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法人代表</w:t>
            </w:r>
          </w:p>
        </w:tc>
        <w:tc>
          <w:tcPr>
            <w:tcW w:w="3927" w:type="dxa"/>
            <w:gridSpan w:val="3"/>
            <w:vAlign w:val="center"/>
          </w:tcPr>
          <w:p w:rsidR="0050635C" w:rsidRPr="00DA3B06" w:rsidRDefault="0050635C" w:rsidP="004C47FC">
            <w:pPr>
              <w:jc w:val="center"/>
              <w:rPr>
                <w:rFonts w:ascii="宋体" w:eastAsia="宋体" w:hAnsi="宋体"/>
                <w:szCs w:val="21"/>
              </w:rPr>
            </w:pPr>
          </w:p>
        </w:tc>
      </w:tr>
      <w:tr w:rsidR="0050635C" w:rsidRPr="00DA3B06" w:rsidTr="004C47FC">
        <w:trPr>
          <w:cantSplit/>
          <w:trHeight w:val="612"/>
          <w:jc w:val="center"/>
        </w:trPr>
        <w:tc>
          <w:tcPr>
            <w:tcW w:w="1523"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主营业务</w:t>
            </w:r>
          </w:p>
        </w:tc>
        <w:tc>
          <w:tcPr>
            <w:tcW w:w="2693" w:type="dxa"/>
            <w:gridSpan w:val="2"/>
            <w:vAlign w:val="center"/>
          </w:tcPr>
          <w:p w:rsidR="0050635C" w:rsidRPr="00DA3B06" w:rsidRDefault="0050635C" w:rsidP="004C47FC">
            <w:pPr>
              <w:jc w:val="center"/>
              <w:rPr>
                <w:rFonts w:ascii="宋体" w:eastAsia="宋体" w:hAnsi="宋体"/>
                <w:szCs w:val="21"/>
              </w:rPr>
            </w:pPr>
          </w:p>
        </w:tc>
        <w:tc>
          <w:tcPr>
            <w:tcW w:w="1560"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是否高新技术企业</w:t>
            </w:r>
          </w:p>
        </w:tc>
        <w:tc>
          <w:tcPr>
            <w:tcW w:w="3927" w:type="dxa"/>
            <w:gridSpan w:val="3"/>
            <w:vAlign w:val="center"/>
          </w:tcPr>
          <w:p w:rsidR="0050635C" w:rsidRPr="00DA3B06" w:rsidRDefault="0050635C" w:rsidP="004C47FC">
            <w:pPr>
              <w:jc w:val="center"/>
              <w:rPr>
                <w:rFonts w:ascii="宋体" w:eastAsia="宋体" w:hAnsi="宋体"/>
                <w:szCs w:val="21"/>
              </w:rPr>
            </w:pPr>
          </w:p>
        </w:tc>
      </w:tr>
      <w:tr w:rsidR="0050635C" w:rsidRPr="00DA3B06" w:rsidTr="004C47FC">
        <w:trPr>
          <w:cantSplit/>
          <w:trHeight w:val="612"/>
          <w:jc w:val="center"/>
        </w:trPr>
        <w:tc>
          <w:tcPr>
            <w:tcW w:w="1523"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注册资本</w:t>
            </w:r>
          </w:p>
        </w:tc>
        <w:tc>
          <w:tcPr>
            <w:tcW w:w="2693" w:type="dxa"/>
            <w:gridSpan w:val="2"/>
            <w:vAlign w:val="center"/>
          </w:tcPr>
          <w:p w:rsidR="0050635C" w:rsidRPr="00DA3B06" w:rsidRDefault="0050635C" w:rsidP="004C47FC">
            <w:pPr>
              <w:jc w:val="center"/>
              <w:rPr>
                <w:rFonts w:ascii="宋体" w:eastAsia="宋体" w:hAnsi="宋体"/>
                <w:szCs w:val="21"/>
              </w:rPr>
            </w:pPr>
          </w:p>
        </w:tc>
        <w:tc>
          <w:tcPr>
            <w:tcW w:w="1560"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实际到位资本</w:t>
            </w:r>
          </w:p>
        </w:tc>
        <w:tc>
          <w:tcPr>
            <w:tcW w:w="3927" w:type="dxa"/>
            <w:gridSpan w:val="3"/>
            <w:vAlign w:val="center"/>
          </w:tcPr>
          <w:p w:rsidR="0050635C" w:rsidRPr="00DA3B06" w:rsidRDefault="0050635C" w:rsidP="004C47FC">
            <w:pPr>
              <w:jc w:val="center"/>
              <w:rPr>
                <w:rFonts w:ascii="宋体" w:eastAsia="宋体" w:hAnsi="宋体"/>
                <w:szCs w:val="21"/>
              </w:rPr>
            </w:pPr>
          </w:p>
        </w:tc>
      </w:tr>
      <w:tr w:rsidR="0050635C" w:rsidRPr="00DA3B06" w:rsidTr="004C47FC">
        <w:trPr>
          <w:cantSplit/>
          <w:trHeight w:val="612"/>
          <w:jc w:val="center"/>
        </w:trPr>
        <w:tc>
          <w:tcPr>
            <w:tcW w:w="1523"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开户银行</w:t>
            </w:r>
          </w:p>
        </w:tc>
        <w:tc>
          <w:tcPr>
            <w:tcW w:w="2693" w:type="dxa"/>
            <w:gridSpan w:val="2"/>
            <w:vAlign w:val="center"/>
          </w:tcPr>
          <w:p w:rsidR="0050635C" w:rsidRPr="00DA3B06" w:rsidRDefault="0050635C" w:rsidP="004C47FC">
            <w:pPr>
              <w:jc w:val="center"/>
              <w:rPr>
                <w:rFonts w:ascii="宋体" w:eastAsia="宋体" w:hAnsi="宋体"/>
                <w:szCs w:val="21"/>
              </w:rPr>
            </w:pPr>
          </w:p>
        </w:tc>
        <w:tc>
          <w:tcPr>
            <w:tcW w:w="1560"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银行账号</w:t>
            </w:r>
          </w:p>
        </w:tc>
        <w:tc>
          <w:tcPr>
            <w:tcW w:w="3927" w:type="dxa"/>
            <w:gridSpan w:val="3"/>
            <w:vAlign w:val="center"/>
          </w:tcPr>
          <w:p w:rsidR="0050635C" w:rsidRPr="00DA3B06" w:rsidRDefault="0050635C" w:rsidP="004C47FC">
            <w:pPr>
              <w:jc w:val="center"/>
              <w:rPr>
                <w:rFonts w:ascii="宋体" w:eastAsia="宋体" w:hAnsi="宋体"/>
                <w:szCs w:val="21"/>
              </w:rPr>
            </w:pPr>
          </w:p>
        </w:tc>
      </w:tr>
      <w:tr w:rsidR="0050635C" w:rsidRPr="00DA3B06" w:rsidTr="004C47FC">
        <w:trPr>
          <w:cantSplit/>
          <w:trHeight w:val="612"/>
          <w:jc w:val="center"/>
        </w:trPr>
        <w:tc>
          <w:tcPr>
            <w:tcW w:w="9703" w:type="dxa"/>
            <w:gridSpan w:val="7"/>
            <w:vAlign w:val="center"/>
          </w:tcPr>
          <w:p w:rsidR="0050635C" w:rsidRPr="00DA3B06" w:rsidRDefault="0050635C" w:rsidP="004C47FC">
            <w:pPr>
              <w:jc w:val="left"/>
              <w:rPr>
                <w:rFonts w:ascii="宋体" w:eastAsia="宋体" w:hAnsi="宋体"/>
                <w:szCs w:val="21"/>
              </w:rPr>
            </w:pPr>
            <w:r w:rsidRPr="00DA3B06">
              <w:rPr>
                <w:rFonts w:ascii="宋体" w:eastAsia="宋体" w:hAnsi="宋体" w:hint="eastAsia"/>
                <w:szCs w:val="21"/>
              </w:rPr>
              <w:t>2</w:t>
            </w:r>
            <w:r w:rsidR="00BC57B2">
              <w:rPr>
                <w:rFonts w:ascii="宋体" w:eastAsia="宋体" w:hAnsi="宋体" w:hint="eastAsia"/>
                <w:szCs w:val="21"/>
              </w:rPr>
              <w:t>.</w:t>
            </w:r>
            <w:r w:rsidRPr="00DA3B06">
              <w:rPr>
                <w:rFonts w:ascii="宋体" w:eastAsia="宋体" w:hAnsi="宋体" w:hint="eastAsia"/>
                <w:szCs w:val="21"/>
              </w:rPr>
              <w:t>申报单位人员情况</w:t>
            </w:r>
          </w:p>
        </w:tc>
      </w:tr>
      <w:tr w:rsidR="0050635C" w:rsidRPr="00DA3B06" w:rsidTr="004C47FC">
        <w:trPr>
          <w:cantSplit/>
          <w:trHeight w:val="612"/>
          <w:jc w:val="center"/>
        </w:trPr>
        <w:tc>
          <w:tcPr>
            <w:tcW w:w="1523"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职工总数</w:t>
            </w:r>
          </w:p>
        </w:tc>
        <w:tc>
          <w:tcPr>
            <w:tcW w:w="1276" w:type="dxa"/>
            <w:vAlign w:val="center"/>
          </w:tcPr>
          <w:p w:rsidR="0050635C" w:rsidRPr="00DA3B06" w:rsidRDefault="0050635C" w:rsidP="004C47FC">
            <w:pPr>
              <w:jc w:val="center"/>
              <w:rPr>
                <w:rFonts w:ascii="宋体" w:eastAsia="宋体" w:hAnsi="宋体"/>
                <w:szCs w:val="21"/>
              </w:rPr>
            </w:pPr>
          </w:p>
        </w:tc>
        <w:tc>
          <w:tcPr>
            <w:tcW w:w="1417"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高级职称</w:t>
            </w:r>
          </w:p>
        </w:tc>
        <w:tc>
          <w:tcPr>
            <w:tcW w:w="1560" w:type="dxa"/>
            <w:vAlign w:val="center"/>
          </w:tcPr>
          <w:p w:rsidR="0050635C" w:rsidRPr="00DA3B06" w:rsidRDefault="0050635C" w:rsidP="004C47FC">
            <w:pPr>
              <w:jc w:val="center"/>
              <w:rPr>
                <w:rFonts w:ascii="宋体" w:eastAsia="宋体" w:hAnsi="宋体"/>
                <w:szCs w:val="21"/>
              </w:rPr>
            </w:pPr>
          </w:p>
        </w:tc>
        <w:tc>
          <w:tcPr>
            <w:tcW w:w="1953" w:type="dxa"/>
            <w:gridSpan w:val="2"/>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中级职称</w:t>
            </w:r>
          </w:p>
        </w:tc>
        <w:tc>
          <w:tcPr>
            <w:tcW w:w="1974" w:type="dxa"/>
            <w:vAlign w:val="center"/>
          </w:tcPr>
          <w:p w:rsidR="0050635C" w:rsidRPr="00DA3B06" w:rsidRDefault="0050635C" w:rsidP="004C47FC">
            <w:pPr>
              <w:jc w:val="center"/>
              <w:rPr>
                <w:rFonts w:ascii="宋体" w:eastAsia="宋体" w:hAnsi="宋体"/>
                <w:szCs w:val="21"/>
              </w:rPr>
            </w:pPr>
          </w:p>
        </w:tc>
      </w:tr>
      <w:tr w:rsidR="0050635C" w:rsidRPr="00DA3B06" w:rsidTr="004C47FC">
        <w:trPr>
          <w:cantSplit/>
          <w:trHeight w:val="612"/>
          <w:jc w:val="center"/>
        </w:trPr>
        <w:tc>
          <w:tcPr>
            <w:tcW w:w="1523"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博士</w:t>
            </w:r>
          </w:p>
        </w:tc>
        <w:tc>
          <w:tcPr>
            <w:tcW w:w="1276" w:type="dxa"/>
            <w:vAlign w:val="center"/>
          </w:tcPr>
          <w:p w:rsidR="0050635C" w:rsidRPr="00DA3B06" w:rsidRDefault="0050635C" w:rsidP="004C47FC">
            <w:pPr>
              <w:jc w:val="center"/>
              <w:rPr>
                <w:rFonts w:ascii="宋体" w:eastAsia="宋体" w:hAnsi="宋体"/>
                <w:szCs w:val="21"/>
              </w:rPr>
            </w:pPr>
          </w:p>
        </w:tc>
        <w:tc>
          <w:tcPr>
            <w:tcW w:w="1417"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硕士</w:t>
            </w:r>
          </w:p>
        </w:tc>
        <w:tc>
          <w:tcPr>
            <w:tcW w:w="1560" w:type="dxa"/>
            <w:vAlign w:val="center"/>
          </w:tcPr>
          <w:p w:rsidR="0050635C" w:rsidRPr="00DA3B06" w:rsidRDefault="0050635C" w:rsidP="004C47FC">
            <w:pPr>
              <w:jc w:val="center"/>
              <w:rPr>
                <w:rFonts w:ascii="宋体" w:eastAsia="宋体" w:hAnsi="宋体"/>
                <w:szCs w:val="21"/>
              </w:rPr>
            </w:pPr>
          </w:p>
        </w:tc>
        <w:tc>
          <w:tcPr>
            <w:tcW w:w="1953" w:type="dxa"/>
            <w:gridSpan w:val="2"/>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本科</w:t>
            </w:r>
          </w:p>
        </w:tc>
        <w:tc>
          <w:tcPr>
            <w:tcW w:w="1974" w:type="dxa"/>
            <w:vAlign w:val="center"/>
          </w:tcPr>
          <w:p w:rsidR="0050635C" w:rsidRPr="00DA3B06" w:rsidRDefault="0050635C" w:rsidP="004C47FC">
            <w:pPr>
              <w:jc w:val="center"/>
              <w:rPr>
                <w:rFonts w:ascii="宋体" w:eastAsia="宋体" w:hAnsi="宋体"/>
                <w:szCs w:val="21"/>
              </w:rPr>
            </w:pPr>
          </w:p>
        </w:tc>
      </w:tr>
      <w:tr w:rsidR="0050635C" w:rsidRPr="00DA3B06" w:rsidTr="004C47FC">
        <w:trPr>
          <w:cantSplit/>
          <w:trHeight w:val="612"/>
          <w:jc w:val="center"/>
        </w:trPr>
        <w:tc>
          <w:tcPr>
            <w:tcW w:w="1523"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研发人员</w:t>
            </w:r>
          </w:p>
        </w:tc>
        <w:tc>
          <w:tcPr>
            <w:tcW w:w="1276" w:type="dxa"/>
            <w:vAlign w:val="center"/>
          </w:tcPr>
          <w:p w:rsidR="0050635C" w:rsidRPr="00DA3B06" w:rsidRDefault="0050635C" w:rsidP="004C47FC">
            <w:pPr>
              <w:jc w:val="center"/>
              <w:rPr>
                <w:rFonts w:ascii="宋体" w:eastAsia="宋体" w:hAnsi="宋体"/>
                <w:szCs w:val="21"/>
              </w:rPr>
            </w:pPr>
          </w:p>
        </w:tc>
        <w:tc>
          <w:tcPr>
            <w:tcW w:w="1417"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生产管理人员</w:t>
            </w:r>
          </w:p>
        </w:tc>
        <w:tc>
          <w:tcPr>
            <w:tcW w:w="1560" w:type="dxa"/>
            <w:vAlign w:val="center"/>
          </w:tcPr>
          <w:p w:rsidR="0050635C" w:rsidRPr="00DA3B06" w:rsidRDefault="0050635C" w:rsidP="004C47FC">
            <w:pPr>
              <w:rPr>
                <w:rFonts w:ascii="宋体" w:eastAsia="宋体" w:hAnsi="宋体"/>
                <w:szCs w:val="21"/>
              </w:rPr>
            </w:pPr>
          </w:p>
        </w:tc>
        <w:tc>
          <w:tcPr>
            <w:tcW w:w="1953" w:type="dxa"/>
            <w:gridSpan w:val="2"/>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市场开发人员</w:t>
            </w:r>
          </w:p>
        </w:tc>
        <w:tc>
          <w:tcPr>
            <w:tcW w:w="1974" w:type="dxa"/>
            <w:vAlign w:val="center"/>
          </w:tcPr>
          <w:p w:rsidR="0050635C" w:rsidRPr="00DA3B06" w:rsidRDefault="0050635C" w:rsidP="004C47FC">
            <w:pPr>
              <w:jc w:val="center"/>
              <w:rPr>
                <w:rFonts w:ascii="宋体" w:eastAsia="宋体" w:hAnsi="宋体"/>
                <w:szCs w:val="21"/>
              </w:rPr>
            </w:pPr>
          </w:p>
        </w:tc>
      </w:tr>
      <w:tr w:rsidR="0050635C" w:rsidRPr="00DA3B06" w:rsidTr="004C47FC">
        <w:trPr>
          <w:cantSplit/>
          <w:trHeight w:val="612"/>
          <w:jc w:val="center"/>
        </w:trPr>
        <w:tc>
          <w:tcPr>
            <w:tcW w:w="9703" w:type="dxa"/>
            <w:gridSpan w:val="7"/>
            <w:vAlign w:val="center"/>
          </w:tcPr>
          <w:p w:rsidR="0050635C" w:rsidRPr="00DA3B06" w:rsidRDefault="0050635C" w:rsidP="004C47FC">
            <w:pPr>
              <w:jc w:val="left"/>
              <w:rPr>
                <w:rFonts w:ascii="宋体" w:eastAsia="宋体" w:hAnsi="宋体"/>
                <w:szCs w:val="21"/>
              </w:rPr>
            </w:pPr>
            <w:r w:rsidRPr="00DA3B06">
              <w:rPr>
                <w:rFonts w:ascii="宋体" w:eastAsia="宋体" w:hAnsi="宋体" w:hint="eastAsia"/>
                <w:szCs w:val="21"/>
              </w:rPr>
              <w:t>3</w:t>
            </w:r>
            <w:r w:rsidR="00BC57B2">
              <w:rPr>
                <w:rFonts w:ascii="宋体" w:eastAsia="宋体" w:hAnsi="宋体" w:hint="eastAsia"/>
                <w:szCs w:val="21"/>
              </w:rPr>
              <w:t>.</w:t>
            </w:r>
            <w:r w:rsidRPr="00DA3B06">
              <w:rPr>
                <w:rFonts w:ascii="宋体" w:eastAsia="宋体" w:hAnsi="宋体" w:hint="eastAsia"/>
                <w:szCs w:val="21"/>
              </w:rPr>
              <w:t>申报单位主要负责人及联系人情况</w:t>
            </w:r>
          </w:p>
        </w:tc>
      </w:tr>
      <w:tr w:rsidR="0050635C" w:rsidRPr="00DA3B06" w:rsidTr="004C47FC">
        <w:trPr>
          <w:cantSplit/>
          <w:trHeight w:val="612"/>
          <w:jc w:val="center"/>
        </w:trPr>
        <w:tc>
          <w:tcPr>
            <w:tcW w:w="1523" w:type="dxa"/>
            <w:vAlign w:val="center"/>
          </w:tcPr>
          <w:p w:rsidR="0050635C" w:rsidRPr="00DA3B06" w:rsidRDefault="0050635C" w:rsidP="004C47FC">
            <w:pPr>
              <w:jc w:val="center"/>
              <w:rPr>
                <w:rFonts w:ascii="宋体" w:eastAsia="宋体" w:hAnsi="宋体"/>
                <w:szCs w:val="21"/>
              </w:rPr>
            </w:pPr>
          </w:p>
        </w:tc>
        <w:tc>
          <w:tcPr>
            <w:tcW w:w="1276"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姓名</w:t>
            </w:r>
          </w:p>
        </w:tc>
        <w:tc>
          <w:tcPr>
            <w:tcW w:w="1417"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职务/职称</w:t>
            </w:r>
          </w:p>
        </w:tc>
        <w:tc>
          <w:tcPr>
            <w:tcW w:w="1560"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手机</w:t>
            </w:r>
          </w:p>
        </w:tc>
        <w:tc>
          <w:tcPr>
            <w:tcW w:w="3927" w:type="dxa"/>
            <w:gridSpan w:val="3"/>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电子邮箱</w:t>
            </w:r>
          </w:p>
        </w:tc>
      </w:tr>
      <w:tr w:rsidR="0050635C" w:rsidRPr="00DA3B06" w:rsidTr="004C47FC">
        <w:trPr>
          <w:cantSplit/>
          <w:trHeight w:val="612"/>
          <w:jc w:val="center"/>
        </w:trPr>
        <w:tc>
          <w:tcPr>
            <w:tcW w:w="1523"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单位负责人</w:t>
            </w:r>
          </w:p>
        </w:tc>
        <w:tc>
          <w:tcPr>
            <w:tcW w:w="1276" w:type="dxa"/>
            <w:vAlign w:val="center"/>
          </w:tcPr>
          <w:p w:rsidR="0050635C" w:rsidRPr="00DA3B06" w:rsidRDefault="0050635C" w:rsidP="004C47FC">
            <w:pPr>
              <w:jc w:val="center"/>
              <w:rPr>
                <w:rFonts w:ascii="宋体" w:eastAsia="宋体" w:hAnsi="宋体"/>
                <w:szCs w:val="21"/>
              </w:rPr>
            </w:pPr>
          </w:p>
        </w:tc>
        <w:tc>
          <w:tcPr>
            <w:tcW w:w="1417" w:type="dxa"/>
            <w:vAlign w:val="center"/>
          </w:tcPr>
          <w:p w:rsidR="0050635C" w:rsidRPr="00DA3B06" w:rsidRDefault="0050635C" w:rsidP="004C47FC">
            <w:pPr>
              <w:jc w:val="center"/>
              <w:rPr>
                <w:rFonts w:ascii="宋体" w:eastAsia="宋体" w:hAnsi="宋体"/>
                <w:szCs w:val="21"/>
              </w:rPr>
            </w:pPr>
          </w:p>
        </w:tc>
        <w:tc>
          <w:tcPr>
            <w:tcW w:w="1560" w:type="dxa"/>
            <w:vAlign w:val="center"/>
          </w:tcPr>
          <w:p w:rsidR="0050635C" w:rsidRPr="00DA3B06" w:rsidRDefault="0050635C" w:rsidP="004C47FC">
            <w:pPr>
              <w:jc w:val="center"/>
              <w:rPr>
                <w:rFonts w:ascii="宋体" w:eastAsia="宋体" w:hAnsi="宋体"/>
                <w:szCs w:val="21"/>
              </w:rPr>
            </w:pPr>
          </w:p>
        </w:tc>
        <w:tc>
          <w:tcPr>
            <w:tcW w:w="3927" w:type="dxa"/>
            <w:gridSpan w:val="3"/>
            <w:vAlign w:val="center"/>
          </w:tcPr>
          <w:p w:rsidR="0050635C" w:rsidRPr="00DA3B06" w:rsidRDefault="0050635C" w:rsidP="004C47FC">
            <w:pPr>
              <w:jc w:val="center"/>
              <w:rPr>
                <w:rFonts w:ascii="宋体" w:eastAsia="宋体" w:hAnsi="宋体"/>
                <w:szCs w:val="21"/>
              </w:rPr>
            </w:pPr>
          </w:p>
        </w:tc>
      </w:tr>
      <w:tr w:rsidR="0050635C" w:rsidRPr="00DA3B06" w:rsidTr="004C47FC">
        <w:trPr>
          <w:cantSplit/>
          <w:trHeight w:val="612"/>
          <w:jc w:val="center"/>
        </w:trPr>
        <w:tc>
          <w:tcPr>
            <w:tcW w:w="1523"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单位联系人</w:t>
            </w:r>
          </w:p>
        </w:tc>
        <w:tc>
          <w:tcPr>
            <w:tcW w:w="1276" w:type="dxa"/>
            <w:vAlign w:val="center"/>
          </w:tcPr>
          <w:p w:rsidR="0050635C" w:rsidRPr="00DA3B06" w:rsidRDefault="0050635C" w:rsidP="004C47FC">
            <w:pPr>
              <w:jc w:val="center"/>
              <w:rPr>
                <w:rFonts w:ascii="宋体" w:eastAsia="宋体" w:hAnsi="宋体"/>
                <w:szCs w:val="21"/>
              </w:rPr>
            </w:pPr>
          </w:p>
        </w:tc>
        <w:tc>
          <w:tcPr>
            <w:tcW w:w="1417" w:type="dxa"/>
            <w:vAlign w:val="center"/>
          </w:tcPr>
          <w:p w:rsidR="0050635C" w:rsidRPr="00DA3B06" w:rsidRDefault="0050635C" w:rsidP="004C47FC">
            <w:pPr>
              <w:jc w:val="center"/>
              <w:rPr>
                <w:rFonts w:ascii="宋体" w:eastAsia="宋体" w:hAnsi="宋体"/>
                <w:szCs w:val="21"/>
              </w:rPr>
            </w:pPr>
          </w:p>
        </w:tc>
        <w:tc>
          <w:tcPr>
            <w:tcW w:w="1560" w:type="dxa"/>
            <w:vAlign w:val="center"/>
          </w:tcPr>
          <w:p w:rsidR="0050635C" w:rsidRPr="00DA3B06" w:rsidRDefault="0050635C" w:rsidP="004C47FC">
            <w:pPr>
              <w:jc w:val="center"/>
              <w:rPr>
                <w:rFonts w:ascii="宋体" w:eastAsia="宋体" w:hAnsi="宋体"/>
                <w:szCs w:val="21"/>
              </w:rPr>
            </w:pPr>
          </w:p>
        </w:tc>
        <w:tc>
          <w:tcPr>
            <w:tcW w:w="3927" w:type="dxa"/>
            <w:gridSpan w:val="3"/>
            <w:vAlign w:val="center"/>
          </w:tcPr>
          <w:p w:rsidR="0050635C" w:rsidRPr="00DA3B06" w:rsidRDefault="0050635C" w:rsidP="004C47FC">
            <w:pPr>
              <w:jc w:val="center"/>
              <w:rPr>
                <w:rFonts w:ascii="宋体" w:eastAsia="宋体" w:hAnsi="宋体"/>
                <w:szCs w:val="21"/>
              </w:rPr>
            </w:pPr>
          </w:p>
        </w:tc>
      </w:tr>
      <w:tr w:rsidR="0050635C" w:rsidRPr="00DA3B06" w:rsidTr="004C47FC">
        <w:trPr>
          <w:cantSplit/>
          <w:trHeight w:val="612"/>
          <w:jc w:val="center"/>
        </w:trPr>
        <w:tc>
          <w:tcPr>
            <w:tcW w:w="9703" w:type="dxa"/>
            <w:gridSpan w:val="7"/>
            <w:vAlign w:val="center"/>
          </w:tcPr>
          <w:p w:rsidR="0050635C" w:rsidRPr="00DA3B06" w:rsidRDefault="0050635C" w:rsidP="004C47FC">
            <w:pPr>
              <w:jc w:val="left"/>
              <w:rPr>
                <w:rFonts w:ascii="宋体" w:eastAsia="宋体" w:hAnsi="宋体"/>
                <w:szCs w:val="21"/>
              </w:rPr>
            </w:pPr>
            <w:r w:rsidRPr="00DA3B06">
              <w:rPr>
                <w:rFonts w:ascii="宋体" w:eastAsia="宋体" w:hAnsi="宋体" w:hint="eastAsia"/>
                <w:szCs w:val="21"/>
              </w:rPr>
              <w:t>4</w:t>
            </w:r>
            <w:r w:rsidR="00BC57B2">
              <w:rPr>
                <w:rFonts w:ascii="宋体" w:eastAsia="宋体" w:hAnsi="宋体" w:hint="eastAsia"/>
                <w:szCs w:val="21"/>
              </w:rPr>
              <w:t>.</w:t>
            </w:r>
            <w:r w:rsidR="00150355">
              <w:rPr>
                <w:rFonts w:ascii="宋体" w:eastAsia="宋体" w:hAnsi="宋体" w:hint="eastAsia"/>
                <w:szCs w:val="21"/>
              </w:rPr>
              <w:t>近三年申报单位</w:t>
            </w:r>
            <w:r w:rsidRPr="00DA3B06">
              <w:rPr>
                <w:rFonts w:ascii="宋体" w:eastAsia="宋体" w:hAnsi="宋体" w:hint="eastAsia"/>
                <w:szCs w:val="21"/>
              </w:rPr>
              <w:t>经济效益情况</w:t>
            </w:r>
          </w:p>
        </w:tc>
      </w:tr>
      <w:tr w:rsidR="0050635C" w:rsidRPr="00DA3B06" w:rsidTr="004C47FC">
        <w:trPr>
          <w:cantSplit/>
          <w:trHeight w:val="612"/>
          <w:jc w:val="center"/>
        </w:trPr>
        <w:tc>
          <w:tcPr>
            <w:tcW w:w="1523"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年份</w:t>
            </w:r>
          </w:p>
        </w:tc>
        <w:tc>
          <w:tcPr>
            <w:tcW w:w="1276"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总资产</w:t>
            </w:r>
          </w:p>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（万元）</w:t>
            </w:r>
          </w:p>
        </w:tc>
        <w:tc>
          <w:tcPr>
            <w:tcW w:w="1417"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销售总额</w:t>
            </w:r>
          </w:p>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（万元）</w:t>
            </w:r>
          </w:p>
        </w:tc>
        <w:tc>
          <w:tcPr>
            <w:tcW w:w="1560"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利润总额</w:t>
            </w:r>
          </w:p>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（万元）</w:t>
            </w:r>
          </w:p>
        </w:tc>
        <w:tc>
          <w:tcPr>
            <w:tcW w:w="1530"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上缴税费</w:t>
            </w:r>
          </w:p>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（万元）</w:t>
            </w:r>
          </w:p>
        </w:tc>
        <w:tc>
          <w:tcPr>
            <w:tcW w:w="2397" w:type="dxa"/>
            <w:gridSpan w:val="2"/>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研发投入</w:t>
            </w:r>
          </w:p>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（万元）</w:t>
            </w:r>
          </w:p>
        </w:tc>
      </w:tr>
      <w:tr w:rsidR="0050635C" w:rsidRPr="00DA3B06" w:rsidTr="004C47FC">
        <w:trPr>
          <w:cantSplit/>
          <w:trHeight w:val="612"/>
          <w:jc w:val="center"/>
        </w:trPr>
        <w:tc>
          <w:tcPr>
            <w:tcW w:w="1523"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2017</w:t>
            </w:r>
          </w:p>
        </w:tc>
        <w:tc>
          <w:tcPr>
            <w:tcW w:w="1276" w:type="dxa"/>
            <w:vAlign w:val="center"/>
          </w:tcPr>
          <w:p w:rsidR="0050635C" w:rsidRPr="00DA3B06" w:rsidRDefault="0050635C" w:rsidP="004C47FC">
            <w:pPr>
              <w:jc w:val="center"/>
              <w:rPr>
                <w:rFonts w:ascii="宋体" w:eastAsia="宋体" w:hAnsi="宋体"/>
                <w:szCs w:val="21"/>
              </w:rPr>
            </w:pPr>
          </w:p>
        </w:tc>
        <w:tc>
          <w:tcPr>
            <w:tcW w:w="1417" w:type="dxa"/>
            <w:vAlign w:val="center"/>
          </w:tcPr>
          <w:p w:rsidR="0050635C" w:rsidRPr="00DA3B06" w:rsidRDefault="0050635C" w:rsidP="004C47FC">
            <w:pPr>
              <w:jc w:val="center"/>
              <w:rPr>
                <w:rFonts w:ascii="宋体" w:eastAsia="宋体" w:hAnsi="宋体"/>
                <w:szCs w:val="21"/>
              </w:rPr>
            </w:pPr>
          </w:p>
        </w:tc>
        <w:tc>
          <w:tcPr>
            <w:tcW w:w="1560" w:type="dxa"/>
            <w:vAlign w:val="center"/>
          </w:tcPr>
          <w:p w:rsidR="0050635C" w:rsidRPr="00DA3B06" w:rsidRDefault="0050635C" w:rsidP="004C47FC">
            <w:pPr>
              <w:jc w:val="center"/>
              <w:rPr>
                <w:rFonts w:ascii="宋体" w:eastAsia="宋体" w:hAnsi="宋体"/>
                <w:szCs w:val="21"/>
              </w:rPr>
            </w:pPr>
          </w:p>
        </w:tc>
        <w:tc>
          <w:tcPr>
            <w:tcW w:w="1530" w:type="dxa"/>
            <w:vAlign w:val="center"/>
          </w:tcPr>
          <w:p w:rsidR="0050635C" w:rsidRPr="00DA3B06" w:rsidRDefault="0050635C" w:rsidP="004C47FC">
            <w:pPr>
              <w:jc w:val="center"/>
              <w:rPr>
                <w:rFonts w:ascii="宋体" w:eastAsia="宋体" w:hAnsi="宋体"/>
                <w:szCs w:val="21"/>
              </w:rPr>
            </w:pPr>
          </w:p>
        </w:tc>
        <w:tc>
          <w:tcPr>
            <w:tcW w:w="2397" w:type="dxa"/>
            <w:gridSpan w:val="2"/>
            <w:vAlign w:val="center"/>
          </w:tcPr>
          <w:p w:rsidR="0050635C" w:rsidRPr="00DA3B06" w:rsidRDefault="0050635C" w:rsidP="004C47FC">
            <w:pPr>
              <w:jc w:val="center"/>
              <w:rPr>
                <w:rFonts w:ascii="宋体" w:eastAsia="宋体" w:hAnsi="宋体"/>
                <w:szCs w:val="21"/>
              </w:rPr>
            </w:pPr>
          </w:p>
        </w:tc>
      </w:tr>
      <w:tr w:rsidR="0050635C" w:rsidRPr="00DA3B06" w:rsidTr="004C47FC">
        <w:trPr>
          <w:cantSplit/>
          <w:trHeight w:val="612"/>
          <w:jc w:val="center"/>
        </w:trPr>
        <w:tc>
          <w:tcPr>
            <w:tcW w:w="1523"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2016</w:t>
            </w:r>
          </w:p>
        </w:tc>
        <w:tc>
          <w:tcPr>
            <w:tcW w:w="1276" w:type="dxa"/>
            <w:vAlign w:val="center"/>
          </w:tcPr>
          <w:p w:rsidR="0050635C" w:rsidRPr="00DA3B06" w:rsidRDefault="0050635C" w:rsidP="004C47FC">
            <w:pPr>
              <w:jc w:val="center"/>
              <w:rPr>
                <w:rFonts w:ascii="宋体" w:eastAsia="宋体" w:hAnsi="宋体"/>
                <w:szCs w:val="21"/>
              </w:rPr>
            </w:pPr>
          </w:p>
        </w:tc>
        <w:tc>
          <w:tcPr>
            <w:tcW w:w="1417" w:type="dxa"/>
            <w:vAlign w:val="center"/>
          </w:tcPr>
          <w:p w:rsidR="0050635C" w:rsidRPr="00DA3B06" w:rsidRDefault="0050635C" w:rsidP="004C47FC">
            <w:pPr>
              <w:jc w:val="center"/>
              <w:rPr>
                <w:rFonts w:ascii="宋体" w:eastAsia="宋体" w:hAnsi="宋体"/>
                <w:szCs w:val="21"/>
              </w:rPr>
            </w:pPr>
          </w:p>
        </w:tc>
        <w:tc>
          <w:tcPr>
            <w:tcW w:w="1560" w:type="dxa"/>
            <w:vAlign w:val="center"/>
          </w:tcPr>
          <w:p w:rsidR="0050635C" w:rsidRPr="00DA3B06" w:rsidRDefault="0050635C" w:rsidP="004C47FC">
            <w:pPr>
              <w:jc w:val="center"/>
              <w:rPr>
                <w:rFonts w:ascii="宋体" w:eastAsia="宋体" w:hAnsi="宋体"/>
                <w:szCs w:val="21"/>
              </w:rPr>
            </w:pPr>
          </w:p>
        </w:tc>
        <w:tc>
          <w:tcPr>
            <w:tcW w:w="1530" w:type="dxa"/>
            <w:vAlign w:val="center"/>
          </w:tcPr>
          <w:p w:rsidR="0050635C" w:rsidRPr="00DA3B06" w:rsidRDefault="0050635C" w:rsidP="004C47FC">
            <w:pPr>
              <w:jc w:val="center"/>
              <w:rPr>
                <w:rFonts w:ascii="宋体" w:eastAsia="宋体" w:hAnsi="宋体"/>
                <w:szCs w:val="21"/>
              </w:rPr>
            </w:pPr>
          </w:p>
        </w:tc>
        <w:tc>
          <w:tcPr>
            <w:tcW w:w="2397" w:type="dxa"/>
            <w:gridSpan w:val="2"/>
            <w:vAlign w:val="center"/>
          </w:tcPr>
          <w:p w:rsidR="0050635C" w:rsidRPr="00DA3B06" w:rsidRDefault="0050635C" w:rsidP="004C47FC">
            <w:pPr>
              <w:jc w:val="center"/>
              <w:rPr>
                <w:rFonts w:ascii="宋体" w:eastAsia="宋体" w:hAnsi="宋体"/>
                <w:szCs w:val="21"/>
              </w:rPr>
            </w:pPr>
          </w:p>
        </w:tc>
      </w:tr>
      <w:tr w:rsidR="0050635C" w:rsidRPr="00DA3B06" w:rsidTr="004C47FC">
        <w:trPr>
          <w:cantSplit/>
          <w:trHeight w:val="612"/>
          <w:jc w:val="center"/>
        </w:trPr>
        <w:tc>
          <w:tcPr>
            <w:tcW w:w="1523" w:type="dxa"/>
            <w:vAlign w:val="center"/>
          </w:tcPr>
          <w:p w:rsidR="0050635C" w:rsidRPr="00DA3B06" w:rsidRDefault="0050635C" w:rsidP="004C47FC">
            <w:pPr>
              <w:jc w:val="center"/>
              <w:rPr>
                <w:rFonts w:ascii="宋体" w:eastAsia="宋体" w:hAnsi="宋体"/>
                <w:szCs w:val="21"/>
              </w:rPr>
            </w:pPr>
            <w:r w:rsidRPr="00DA3B06">
              <w:rPr>
                <w:rFonts w:ascii="宋体" w:eastAsia="宋体" w:hAnsi="宋体" w:hint="eastAsia"/>
                <w:szCs w:val="21"/>
              </w:rPr>
              <w:t>2015</w:t>
            </w:r>
          </w:p>
        </w:tc>
        <w:tc>
          <w:tcPr>
            <w:tcW w:w="1276" w:type="dxa"/>
            <w:vAlign w:val="center"/>
          </w:tcPr>
          <w:p w:rsidR="0050635C" w:rsidRPr="00DA3B06" w:rsidRDefault="0050635C" w:rsidP="004C47FC">
            <w:pPr>
              <w:jc w:val="center"/>
              <w:rPr>
                <w:rFonts w:ascii="宋体" w:eastAsia="宋体" w:hAnsi="宋体"/>
                <w:szCs w:val="21"/>
              </w:rPr>
            </w:pPr>
          </w:p>
        </w:tc>
        <w:tc>
          <w:tcPr>
            <w:tcW w:w="1417" w:type="dxa"/>
            <w:vAlign w:val="center"/>
          </w:tcPr>
          <w:p w:rsidR="0050635C" w:rsidRPr="00DA3B06" w:rsidRDefault="0050635C" w:rsidP="004C47FC">
            <w:pPr>
              <w:jc w:val="center"/>
              <w:rPr>
                <w:rFonts w:ascii="宋体" w:eastAsia="宋体" w:hAnsi="宋体"/>
                <w:szCs w:val="21"/>
              </w:rPr>
            </w:pPr>
          </w:p>
        </w:tc>
        <w:tc>
          <w:tcPr>
            <w:tcW w:w="1560" w:type="dxa"/>
            <w:vAlign w:val="center"/>
          </w:tcPr>
          <w:p w:rsidR="0050635C" w:rsidRPr="00DA3B06" w:rsidRDefault="0050635C" w:rsidP="004C47FC">
            <w:pPr>
              <w:jc w:val="center"/>
              <w:rPr>
                <w:rFonts w:ascii="宋体" w:eastAsia="宋体" w:hAnsi="宋体"/>
                <w:szCs w:val="21"/>
              </w:rPr>
            </w:pPr>
          </w:p>
        </w:tc>
        <w:tc>
          <w:tcPr>
            <w:tcW w:w="1530" w:type="dxa"/>
            <w:vAlign w:val="center"/>
          </w:tcPr>
          <w:p w:rsidR="0050635C" w:rsidRPr="00DA3B06" w:rsidRDefault="0050635C" w:rsidP="004C47FC">
            <w:pPr>
              <w:jc w:val="center"/>
              <w:rPr>
                <w:rFonts w:ascii="宋体" w:eastAsia="宋体" w:hAnsi="宋体"/>
                <w:szCs w:val="21"/>
              </w:rPr>
            </w:pPr>
          </w:p>
        </w:tc>
        <w:tc>
          <w:tcPr>
            <w:tcW w:w="2397" w:type="dxa"/>
            <w:gridSpan w:val="2"/>
            <w:vAlign w:val="center"/>
          </w:tcPr>
          <w:p w:rsidR="0050635C" w:rsidRPr="00DA3B06" w:rsidRDefault="0050635C" w:rsidP="004C47FC">
            <w:pPr>
              <w:jc w:val="center"/>
              <w:rPr>
                <w:rFonts w:ascii="宋体" w:eastAsia="宋体" w:hAnsi="宋体"/>
                <w:szCs w:val="21"/>
              </w:rPr>
            </w:pPr>
          </w:p>
        </w:tc>
      </w:tr>
      <w:tr w:rsidR="0050635C" w:rsidRPr="00DA3B06" w:rsidTr="004C47FC">
        <w:trPr>
          <w:cantSplit/>
          <w:trHeight w:val="612"/>
          <w:jc w:val="center"/>
        </w:trPr>
        <w:tc>
          <w:tcPr>
            <w:tcW w:w="9703" w:type="dxa"/>
            <w:gridSpan w:val="7"/>
            <w:vAlign w:val="center"/>
          </w:tcPr>
          <w:p w:rsidR="0050635C" w:rsidRPr="00DA3B06" w:rsidRDefault="0050635C" w:rsidP="004C47FC">
            <w:pPr>
              <w:jc w:val="left"/>
              <w:rPr>
                <w:rFonts w:ascii="宋体" w:eastAsia="宋体" w:hAnsi="宋体"/>
                <w:szCs w:val="21"/>
              </w:rPr>
            </w:pPr>
            <w:r w:rsidRPr="00DA3B06">
              <w:rPr>
                <w:rFonts w:ascii="宋体" w:eastAsia="宋体" w:hAnsi="宋体" w:hint="eastAsia"/>
                <w:szCs w:val="21"/>
              </w:rPr>
              <w:t>5</w:t>
            </w:r>
            <w:r w:rsidR="00BC57B2">
              <w:rPr>
                <w:rFonts w:ascii="宋体" w:eastAsia="宋体" w:hAnsi="宋体" w:hint="eastAsia"/>
                <w:szCs w:val="21"/>
              </w:rPr>
              <w:t>.</w:t>
            </w:r>
            <w:r w:rsidRPr="00DA3B06">
              <w:rPr>
                <w:rFonts w:ascii="宋体" w:eastAsia="宋体" w:hAnsi="宋体" w:hint="eastAsia"/>
                <w:szCs w:val="21"/>
              </w:rPr>
              <w:t>申报单位简介</w:t>
            </w:r>
          </w:p>
          <w:p w:rsidR="0050635C" w:rsidRPr="00DA3B06" w:rsidRDefault="0050635C" w:rsidP="004C47FC">
            <w:pPr>
              <w:jc w:val="left"/>
              <w:rPr>
                <w:rFonts w:ascii="宋体" w:eastAsia="宋体" w:hAnsi="宋体"/>
                <w:szCs w:val="21"/>
              </w:rPr>
            </w:pPr>
          </w:p>
          <w:p w:rsidR="0050635C" w:rsidRPr="00DA3B06" w:rsidRDefault="0050635C" w:rsidP="004C47FC">
            <w:pPr>
              <w:jc w:val="left"/>
              <w:rPr>
                <w:rFonts w:ascii="宋体" w:eastAsia="宋体" w:hAnsi="宋体"/>
                <w:szCs w:val="21"/>
              </w:rPr>
            </w:pPr>
          </w:p>
          <w:p w:rsidR="0050635C" w:rsidRPr="00DA3B06" w:rsidRDefault="0050635C" w:rsidP="004C47FC">
            <w:pPr>
              <w:jc w:val="left"/>
              <w:rPr>
                <w:rFonts w:ascii="宋体" w:eastAsia="宋体" w:hAnsi="宋体"/>
                <w:szCs w:val="21"/>
              </w:rPr>
            </w:pPr>
          </w:p>
          <w:p w:rsidR="0050635C" w:rsidRPr="00DA3B06" w:rsidRDefault="0050635C" w:rsidP="004C47FC">
            <w:pPr>
              <w:jc w:val="left"/>
              <w:rPr>
                <w:rFonts w:ascii="宋体" w:eastAsia="宋体" w:hAnsi="宋体"/>
                <w:szCs w:val="21"/>
              </w:rPr>
            </w:pPr>
          </w:p>
          <w:p w:rsidR="0050635C" w:rsidRPr="00DA3B06" w:rsidRDefault="0050635C" w:rsidP="004C47FC">
            <w:pPr>
              <w:jc w:val="left"/>
              <w:rPr>
                <w:rFonts w:ascii="宋体" w:eastAsia="宋体" w:hAnsi="宋体"/>
                <w:szCs w:val="21"/>
              </w:rPr>
            </w:pPr>
          </w:p>
          <w:p w:rsidR="0050635C" w:rsidRPr="00DA3B06" w:rsidRDefault="0050635C" w:rsidP="004C47FC">
            <w:pPr>
              <w:jc w:val="left"/>
              <w:rPr>
                <w:rFonts w:ascii="宋体" w:eastAsia="宋体" w:hAnsi="宋体"/>
                <w:szCs w:val="21"/>
              </w:rPr>
            </w:pPr>
          </w:p>
        </w:tc>
      </w:tr>
      <w:tr w:rsidR="0050635C" w:rsidRPr="00DA3B06" w:rsidTr="004C47FC">
        <w:trPr>
          <w:cantSplit/>
          <w:trHeight w:val="612"/>
          <w:jc w:val="center"/>
        </w:trPr>
        <w:tc>
          <w:tcPr>
            <w:tcW w:w="9703" w:type="dxa"/>
            <w:gridSpan w:val="7"/>
            <w:vAlign w:val="center"/>
          </w:tcPr>
          <w:p w:rsidR="0050635C" w:rsidRPr="00DA3B06" w:rsidRDefault="0050635C" w:rsidP="004C47FC">
            <w:pPr>
              <w:jc w:val="left"/>
              <w:rPr>
                <w:rFonts w:ascii="宋体" w:eastAsia="宋体" w:hAnsi="宋体"/>
                <w:szCs w:val="21"/>
              </w:rPr>
            </w:pPr>
            <w:r w:rsidRPr="00DA3B06">
              <w:rPr>
                <w:rFonts w:ascii="宋体" w:eastAsia="宋体" w:hAnsi="宋体" w:hint="eastAsia"/>
                <w:szCs w:val="21"/>
              </w:rPr>
              <w:t>6</w:t>
            </w:r>
            <w:r w:rsidR="00BC57B2">
              <w:rPr>
                <w:rFonts w:ascii="宋体" w:eastAsia="宋体" w:hAnsi="宋体" w:hint="eastAsia"/>
                <w:szCs w:val="21"/>
              </w:rPr>
              <w:t>.</w:t>
            </w:r>
            <w:r w:rsidRPr="00DA3B06">
              <w:rPr>
                <w:rFonts w:ascii="宋体" w:eastAsia="宋体" w:hAnsi="宋体" w:hint="eastAsia"/>
                <w:szCs w:val="21"/>
              </w:rPr>
              <w:t>申报单位研发条件建设情况（1500字内）</w:t>
            </w:r>
          </w:p>
          <w:p w:rsidR="0050635C" w:rsidRPr="00DA3B06" w:rsidRDefault="0050635C" w:rsidP="004C47FC">
            <w:pPr>
              <w:jc w:val="left"/>
              <w:rPr>
                <w:rFonts w:ascii="宋体" w:eastAsia="宋体" w:hAnsi="宋体"/>
                <w:szCs w:val="21"/>
              </w:rPr>
            </w:pPr>
            <w:r w:rsidRPr="00DA3B06">
              <w:rPr>
                <w:rFonts w:ascii="宋体" w:eastAsia="宋体" w:hAnsi="宋体" w:hint="eastAsia"/>
                <w:szCs w:val="21"/>
              </w:rPr>
              <w:t>（包括现有研发机构数量、级别、人员规模、场地规模、仪器</w:t>
            </w:r>
            <w:r w:rsidR="00150355">
              <w:rPr>
                <w:rFonts w:ascii="宋体" w:eastAsia="宋体" w:hAnsi="宋体" w:hint="eastAsia"/>
                <w:szCs w:val="21"/>
              </w:rPr>
              <w:t>设备、组织架构、运行机制、项目承接情况等，以及申报单位为支撑</w:t>
            </w:r>
            <w:r w:rsidRPr="00DA3B06">
              <w:rPr>
                <w:rFonts w:ascii="宋体" w:eastAsia="宋体" w:hAnsi="宋体" w:hint="eastAsia"/>
                <w:szCs w:val="21"/>
              </w:rPr>
              <w:t>项目开展目前尚不具备的实验条件和拟解决的途径。请如实填写，实地考察将逐一核实，届时如发现与申报书填写存在较大差距的，视为科研不诚信，取消入选资格）</w:t>
            </w:r>
          </w:p>
          <w:p w:rsidR="0050635C" w:rsidRPr="00DA3B06" w:rsidRDefault="0050635C" w:rsidP="0050635C">
            <w:pPr>
              <w:numPr>
                <w:ilvl w:val="0"/>
                <w:numId w:val="1"/>
              </w:numPr>
              <w:jc w:val="left"/>
              <w:rPr>
                <w:rFonts w:ascii="宋体" w:eastAsia="宋体" w:hAnsi="宋体"/>
                <w:szCs w:val="21"/>
              </w:rPr>
            </w:pPr>
            <w:r w:rsidRPr="00DA3B06">
              <w:rPr>
                <w:rFonts w:ascii="宋体" w:eastAsia="宋体" w:hAnsi="宋体" w:hint="eastAsia"/>
                <w:szCs w:val="21"/>
              </w:rPr>
              <w:t>现有条件</w:t>
            </w:r>
          </w:p>
          <w:p w:rsidR="0050635C" w:rsidRPr="00DA3B06" w:rsidRDefault="0050635C" w:rsidP="004C47FC">
            <w:pPr>
              <w:jc w:val="left"/>
              <w:rPr>
                <w:rFonts w:ascii="宋体" w:eastAsia="宋体" w:hAnsi="宋体"/>
                <w:szCs w:val="21"/>
              </w:rPr>
            </w:pPr>
          </w:p>
          <w:p w:rsidR="0050635C" w:rsidRPr="00DA3B06" w:rsidRDefault="0050635C" w:rsidP="004C47FC">
            <w:pPr>
              <w:jc w:val="left"/>
              <w:rPr>
                <w:rFonts w:ascii="宋体" w:eastAsia="宋体" w:hAnsi="宋体"/>
                <w:szCs w:val="21"/>
              </w:rPr>
            </w:pPr>
          </w:p>
          <w:p w:rsidR="0050635C" w:rsidRPr="00DA3B06" w:rsidRDefault="0050635C" w:rsidP="004C47FC">
            <w:pPr>
              <w:jc w:val="left"/>
              <w:rPr>
                <w:rFonts w:ascii="宋体" w:eastAsia="宋体" w:hAnsi="宋体"/>
                <w:szCs w:val="21"/>
              </w:rPr>
            </w:pPr>
            <w:r w:rsidRPr="00DA3B06">
              <w:rPr>
                <w:rFonts w:ascii="宋体" w:eastAsia="宋体" w:hAnsi="宋体" w:hint="eastAsia"/>
                <w:szCs w:val="21"/>
              </w:rPr>
              <w:t>二、未来拟提供支持条件</w:t>
            </w:r>
          </w:p>
          <w:p w:rsidR="0050635C" w:rsidRPr="00DA3B06" w:rsidRDefault="0050635C" w:rsidP="004C47FC">
            <w:pPr>
              <w:jc w:val="left"/>
              <w:rPr>
                <w:rFonts w:ascii="宋体" w:eastAsia="宋体" w:hAnsi="宋体"/>
                <w:szCs w:val="21"/>
              </w:rPr>
            </w:pPr>
          </w:p>
          <w:p w:rsidR="0050635C" w:rsidRPr="00DA3B06" w:rsidRDefault="0050635C" w:rsidP="004C47FC">
            <w:pPr>
              <w:jc w:val="left"/>
              <w:rPr>
                <w:rFonts w:ascii="宋体" w:eastAsia="宋体" w:hAnsi="宋体"/>
                <w:szCs w:val="21"/>
              </w:rPr>
            </w:pPr>
          </w:p>
          <w:p w:rsidR="0050635C" w:rsidRPr="00DA3B06" w:rsidRDefault="0050635C" w:rsidP="004C47FC">
            <w:pPr>
              <w:jc w:val="left"/>
              <w:rPr>
                <w:rFonts w:ascii="宋体" w:eastAsia="宋体" w:hAnsi="宋体"/>
                <w:szCs w:val="21"/>
              </w:rPr>
            </w:pPr>
          </w:p>
        </w:tc>
      </w:tr>
      <w:tr w:rsidR="0050635C" w:rsidRPr="00DA3B06" w:rsidTr="004C47FC">
        <w:trPr>
          <w:cantSplit/>
          <w:trHeight w:val="612"/>
          <w:jc w:val="center"/>
        </w:trPr>
        <w:tc>
          <w:tcPr>
            <w:tcW w:w="9703" w:type="dxa"/>
            <w:gridSpan w:val="7"/>
            <w:vAlign w:val="center"/>
          </w:tcPr>
          <w:p w:rsidR="0050635C" w:rsidRPr="00DA3B06" w:rsidRDefault="00BC57B2" w:rsidP="004C47FC">
            <w:pPr>
              <w:jc w:val="left"/>
              <w:rPr>
                <w:rFonts w:ascii="宋体" w:eastAsia="宋体" w:hAnsi="宋体"/>
                <w:szCs w:val="21"/>
              </w:rPr>
            </w:pPr>
            <w:r>
              <w:rPr>
                <w:rFonts w:ascii="宋体" w:eastAsia="宋体" w:hAnsi="宋体" w:hint="eastAsia"/>
                <w:szCs w:val="21"/>
              </w:rPr>
              <w:t>7.</w:t>
            </w:r>
            <w:r w:rsidR="0050635C" w:rsidRPr="00DA3B06">
              <w:rPr>
                <w:rFonts w:ascii="宋体" w:eastAsia="宋体" w:hAnsi="宋体" w:hint="eastAsia"/>
                <w:szCs w:val="21"/>
              </w:rPr>
              <w:t>申报单位为项目实施提供的支撑配套条件</w:t>
            </w:r>
          </w:p>
          <w:p w:rsidR="0050635C" w:rsidRPr="00DA3B06" w:rsidRDefault="0050635C" w:rsidP="004C47FC">
            <w:pPr>
              <w:jc w:val="left"/>
              <w:rPr>
                <w:rFonts w:ascii="宋体" w:eastAsia="宋体" w:hAnsi="宋体"/>
                <w:szCs w:val="21"/>
              </w:rPr>
            </w:pPr>
          </w:p>
          <w:p w:rsidR="0050635C" w:rsidRPr="00DA3B06" w:rsidRDefault="0050635C" w:rsidP="004C47FC">
            <w:pPr>
              <w:jc w:val="left"/>
              <w:rPr>
                <w:rFonts w:ascii="宋体" w:eastAsia="宋体" w:hAnsi="宋体"/>
                <w:szCs w:val="21"/>
              </w:rPr>
            </w:pPr>
          </w:p>
          <w:p w:rsidR="0050635C" w:rsidRPr="00DA3B06" w:rsidRDefault="0050635C" w:rsidP="004C47FC">
            <w:pPr>
              <w:jc w:val="left"/>
              <w:rPr>
                <w:rFonts w:ascii="宋体" w:eastAsia="宋体" w:hAnsi="宋体"/>
                <w:szCs w:val="21"/>
              </w:rPr>
            </w:pPr>
          </w:p>
        </w:tc>
      </w:tr>
    </w:tbl>
    <w:p w:rsidR="0050635C" w:rsidRPr="00DA3B06" w:rsidRDefault="0050635C" w:rsidP="004F0540">
      <w:pPr>
        <w:spacing w:line="640" w:lineRule="exact"/>
        <w:jc w:val="left"/>
        <w:rPr>
          <w:rFonts w:ascii="仿宋_GB2312" w:eastAsia="仿宋_GB2312"/>
          <w:b/>
          <w:sz w:val="32"/>
          <w:szCs w:val="32"/>
          <w:u w:val="single"/>
        </w:rPr>
        <w:sectPr w:rsidR="0050635C" w:rsidRPr="00DA3B06" w:rsidSect="00DD4CAD">
          <w:pgSz w:w="11906" w:h="16838"/>
          <w:pgMar w:top="1440" w:right="1134" w:bottom="1440" w:left="1134" w:header="851" w:footer="992" w:gutter="0"/>
          <w:cols w:space="425"/>
          <w:docGrid w:type="lines" w:linePitch="312"/>
        </w:sectPr>
      </w:pPr>
    </w:p>
    <w:tbl>
      <w:tblPr>
        <w:tblW w:w="9781"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28"/>
        <w:gridCol w:w="1957"/>
        <w:gridCol w:w="1631"/>
        <w:gridCol w:w="1559"/>
        <w:gridCol w:w="1629"/>
        <w:gridCol w:w="1701"/>
      </w:tblGrid>
      <w:tr w:rsidR="0050635C" w:rsidRPr="00DA3B06" w:rsidTr="0050635C">
        <w:trPr>
          <w:trHeight w:val="416"/>
          <w:jc w:val="center"/>
        </w:trPr>
        <w:tc>
          <w:tcPr>
            <w:tcW w:w="9781" w:type="dxa"/>
            <w:gridSpan w:val="7"/>
            <w:shd w:val="clear" w:color="auto" w:fill="auto"/>
            <w:vAlign w:val="center"/>
          </w:tcPr>
          <w:p w:rsidR="0050635C" w:rsidRPr="003168DD" w:rsidRDefault="00BC57B2" w:rsidP="00BC57B2">
            <w:pPr>
              <w:autoSpaceDE w:val="0"/>
              <w:autoSpaceDN w:val="0"/>
              <w:adjustRightInd w:val="0"/>
              <w:rPr>
                <w:rFonts w:ascii="宋体" w:eastAsia="宋体" w:hAnsi="宋体"/>
                <w:b/>
                <w:szCs w:val="21"/>
              </w:rPr>
            </w:pPr>
            <w:r w:rsidRPr="003168DD">
              <w:rPr>
                <w:rFonts w:ascii="宋体" w:eastAsia="宋体" w:hAnsi="宋体" w:hint="eastAsia"/>
                <w:b/>
                <w:sz w:val="24"/>
                <w:szCs w:val="21"/>
              </w:rPr>
              <w:t>七</w:t>
            </w:r>
            <w:r w:rsidR="0050635C" w:rsidRPr="003168DD">
              <w:rPr>
                <w:rFonts w:ascii="宋体" w:eastAsia="宋体" w:hAnsi="宋体" w:hint="eastAsia"/>
                <w:b/>
                <w:sz w:val="24"/>
                <w:szCs w:val="21"/>
              </w:rPr>
              <w:t>、</w:t>
            </w:r>
            <w:r w:rsidRPr="003168DD">
              <w:rPr>
                <w:rFonts w:ascii="宋体" w:eastAsia="宋体" w:hAnsi="宋体" w:hint="eastAsia"/>
                <w:b/>
                <w:sz w:val="24"/>
                <w:szCs w:val="21"/>
              </w:rPr>
              <w:t>引进领军人才</w:t>
            </w:r>
            <w:r w:rsidR="0050635C" w:rsidRPr="003168DD">
              <w:rPr>
                <w:rFonts w:ascii="宋体" w:eastAsia="宋体" w:hAnsi="宋体" w:hint="eastAsia"/>
                <w:b/>
                <w:sz w:val="24"/>
                <w:szCs w:val="21"/>
              </w:rPr>
              <w:t>市财政专项经费、各类配套经费及使用预算</w:t>
            </w:r>
          </w:p>
        </w:tc>
      </w:tr>
      <w:tr w:rsidR="0050635C" w:rsidRPr="00DA3B06" w:rsidTr="0050635C">
        <w:trPr>
          <w:trHeight w:val="416"/>
          <w:jc w:val="center"/>
        </w:trPr>
        <w:tc>
          <w:tcPr>
            <w:tcW w:w="9781" w:type="dxa"/>
            <w:gridSpan w:val="7"/>
            <w:shd w:val="clear" w:color="auto" w:fill="auto"/>
            <w:vAlign w:val="center"/>
          </w:tcPr>
          <w:p w:rsidR="0050635C" w:rsidRPr="00DA3B06" w:rsidRDefault="0050635C" w:rsidP="00BC57B2">
            <w:pPr>
              <w:autoSpaceDE w:val="0"/>
              <w:autoSpaceDN w:val="0"/>
              <w:adjustRightInd w:val="0"/>
              <w:rPr>
                <w:rFonts w:ascii="宋体" w:eastAsia="宋体" w:hAnsi="宋体"/>
                <w:szCs w:val="21"/>
              </w:rPr>
            </w:pPr>
            <w:r w:rsidRPr="00DA3B06">
              <w:rPr>
                <w:rFonts w:ascii="宋体" w:eastAsia="宋体" w:hAnsi="宋体" w:hint="eastAsia"/>
                <w:szCs w:val="21"/>
              </w:rPr>
              <w:t>引进</w:t>
            </w:r>
            <w:r w:rsidR="00BC57B2">
              <w:rPr>
                <w:rFonts w:ascii="宋体" w:eastAsia="宋体" w:hAnsi="宋体" w:hint="eastAsia"/>
                <w:szCs w:val="21"/>
              </w:rPr>
              <w:t>领军人才</w:t>
            </w:r>
            <w:r w:rsidRPr="00DA3B06">
              <w:rPr>
                <w:rFonts w:ascii="宋体" w:eastAsia="宋体" w:hAnsi="宋体" w:hint="eastAsia"/>
                <w:szCs w:val="21"/>
              </w:rPr>
              <w:t>项目经费总额：    万元</w:t>
            </w:r>
          </w:p>
        </w:tc>
      </w:tr>
      <w:tr w:rsidR="0050635C" w:rsidRPr="00DA3B06" w:rsidTr="0050635C">
        <w:trPr>
          <w:trHeight w:val="416"/>
          <w:jc w:val="center"/>
        </w:trPr>
        <w:tc>
          <w:tcPr>
            <w:tcW w:w="9781" w:type="dxa"/>
            <w:gridSpan w:val="7"/>
            <w:shd w:val="clear" w:color="auto" w:fill="auto"/>
            <w:vAlign w:val="center"/>
          </w:tcPr>
          <w:p w:rsidR="0050635C" w:rsidRPr="00DA3B06" w:rsidRDefault="0050635C" w:rsidP="004C47FC">
            <w:pPr>
              <w:autoSpaceDE w:val="0"/>
              <w:autoSpaceDN w:val="0"/>
              <w:adjustRightInd w:val="0"/>
              <w:rPr>
                <w:rFonts w:ascii="宋体" w:eastAsia="宋体" w:hAnsi="宋体"/>
                <w:szCs w:val="21"/>
              </w:rPr>
            </w:pPr>
            <w:r w:rsidRPr="00DA3B06">
              <w:rPr>
                <w:rFonts w:ascii="宋体" w:eastAsia="宋体" w:hAnsi="宋体" w:hint="eastAsia"/>
                <w:szCs w:val="21"/>
              </w:rPr>
              <w:t>其中：申请市财政专项经费总额：    万元</w:t>
            </w:r>
          </w:p>
        </w:tc>
      </w:tr>
      <w:tr w:rsidR="0050635C" w:rsidRPr="00DA3B06" w:rsidTr="0050635C">
        <w:trPr>
          <w:trHeight w:val="416"/>
          <w:jc w:val="center"/>
        </w:trPr>
        <w:tc>
          <w:tcPr>
            <w:tcW w:w="1276" w:type="dxa"/>
            <w:vMerge w:val="restart"/>
            <w:shd w:val="clear" w:color="auto" w:fill="auto"/>
            <w:vAlign w:val="center"/>
          </w:tcPr>
          <w:p w:rsidR="0050635C" w:rsidRPr="00DA3B06" w:rsidRDefault="0050635C"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序号</w:t>
            </w:r>
          </w:p>
        </w:tc>
        <w:tc>
          <w:tcPr>
            <w:tcW w:w="1985" w:type="dxa"/>
            <w:gridSpan w:val="2"/>
            <w:vMerge w:val="restart"/>
            <w:shd w:val="clear" w:color="auto" w:fill="auto"/>
            <w:vAlign w:val="center"/>
          </w:tcPr>
          <w:p w:rsidR="0050635C" w:rsidRPr="00DA3B06" w:rsidRDefault="0050635C"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经费支出</w:t>
            </w:r>
          </w:p>
        </w:tc>
        <w:tc>
          <w:tcPr>
            <w:tcW w:w="4819" w:type="dxa"/>
            <w:gridSpan w:val="3"/>
            <w:shd w:val="clear" w:color="auto" w:fill="auto"/>
            <w:vAlign w:val="center"/>
          </w:tcPr>
          <w:p w:rsidR="0050635C" w:rsidRPr="00DA3B06" w:rsidRDefault="0050635C"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其中（单位：万元）</w:t>
            </w:r>
          </w:p>
        </w:tc>
        <w:tc>
          <w:tcPr>
            <w:tcW w:w="1701" w:type="dxa"/>
            <w:vMerge w:val="restart"/>
            <w:shd w:val="clear" w:color="auto" w:fill="auto"/>
            <w:vAlign w:val="center"/>
          </w:tcPr>
          <w:p w:rsidR="0050635C" w:rsidRPr="00DA3B06" w:rsidRDefault="0050635C"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备注</w:t>
            </w:r>
          </w:p>
        </w:tc>
      </w:tr>
      <w:tr w:rsidR="00BC57B2" w:rsidRPr="00DA3B06" w:rsidTr="003168DD">
        <w:trPr>
          <w:trHeight w:val="416"/>
          <w:jc w:val="center"/>
        </w:trPr>
        <w:tc>
          <w:tcPr>
            <w:tcW w:w="1276" w:type="dxa"/>
            <w:vMerge/>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985" w:type="dxa"/>
            <w:gridSpan w:val="2"/>
            <w:vMerge/>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63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市财政专项经费</w:t>
            </w:r>
          </w:p>
        </w:tc>
        <w:tc>
          <w:tcPr>
            <w:tcW w:w="155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县级市(区)配套经费</w:t>
            </w:r>
          </w:p>
        </w:tc>
        <w:tc>
          <w:tcPr>
            <w:tcW w:w="162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申报单位配套经费</w:t>
            </w:r>
          </w:p>
        </w:tc>
        <w:tc>
          <w:tcPr>
            <w:tcW w:w="1701" w:type="dxa"/>
            <w:vMerge/>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r>
      <w:tr w:rsidR="00BC57B2" w:rsidRPr="00DA3B06" w:rsidTr="003168DD">
        <w:trPr>
          <w:trHeight w:val="416"/>
          <w:jc w:val="center"/>
        </w:trPr>
        <w:tc>
          <w:tcPr>
            <w:tcW w:w="3261" w:type="dxa"/>
            <w:gridSpan w:val="3"/>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总计</w:t>
            </w:r>
          </w:p>
        </w:tc>
        <w:tc>
          <w:tcPr>
            <w:tcW w:w="163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55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62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70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r>
      <w:tr w:rsidR="00BC57B2" w:rsidRPr="00DA3B06" w:rsidTr="003168DD">
        <w:trPr>
          <w:trHeight w:val="416"/>
          <w:jc w:val="center"/>
        </w:trPr>
        <w:tc>
          <w:tcPr>
            <w:tcW w:w="3261" w:type="dxa"/>
            <w:gridSpan w:val="3"/>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一、直接费用</w:t>
            </w:r>
          </w:p>
        </w:tc>
        <w:tc>
          <w:tcPr>
            <w:tcW w:w="163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55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62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70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r>
      <w:tr w:rsidR="00BC57B2" w:rsidRPr="00DA3B06" w:rsidTr="003168DD">
        <w:trPr>
          <w:trHeight w:val="416"/>
          <w:jc w:val="center"/>
        </w:trPr>
        <w:tc>
          <w:tcPr>
            <w:tcW w:w="1304" w:type="dxa"/>
            <w:gridSpan w:val="2"/>
            <w:shd w:val="clear" w:color="auto" w:fill="auto"/>
            <w:vAlign w:val="center"/>
          </w:tcPr>
          <w:p w:rsidR="00BC57B2" w:rsidRPr="00DA3B06" w:rsidRDefault="00BC57B2" w:rsidP="0050635C">
            <w:pPr>
              <w:numPr>
                <w:ilvl w:val="0"/>
                <w:numId w:val="2"/>
              </w:numPr>
              <w:autoSpaceDE w:val="0"/>
              <w:autoSpaceDN w:val="0"/>
              <w:adjustRightInd w:val="0"/>
              <w:jc w:val="center"/>
              <w:rPr>
                <w:rFonts w:ascii="宋体" w:eastAsia="宋体" w:hAnsi="宋体"/>
                <w:szCs w:val="21"/>
              </w:rPr>
            </w:pPr>
          </w:p>
        </w:tc>
        <w:tc>
          <w:tcPr>
            <w:tcW w:w="1957"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设备费</w:t>
            </w:r>
          </w:p>
        </w:tc>
        <w:tc>
          <w:tcPr>
            <w:tcW w:w="163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55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62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70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r>
      <w:tr w:rsidR="00BC57B2" w:rsidRPr="00DA3B06" w:rsidTr="003168DD">
        <w:trPr>
          <w:trHeight w:val="416"/>
          <w:jc w:val="center"/>
        </w:trPr>
        <w:tc>
          <w:tcPr>
            <w:tcW w:w="1304" w:type="dxa"/>
            <w:gridSpan w:val="2"/>
            <w:shd w:val="clear" w:color="auto" w:fill="auto"/>
            <w:vAlign w:val="center"/>
          </w:tcPr>
          <w:p w:rsidR="00BC57B2" w:rsidRPr="00DA3B06" w:rsidRDefault="00BC57B2" w:rsidP="0050635C">
            <w:pPr>
              <w:numPr>
                <w:ilvl w:val="0"/>
                <w:numId w:val="2"/>
              </w:numPr>
              <w:autoSpaceDE w:val="0"/>
              <w:autoSpaceDN w:val="0"/>
              <w:adjustRightInd w:val="0"/>
              <w:jc w:val="center"/>
              <w:rPr>
                <w:rFonts w:ascii="宋体" w:eastAsia="宋体" w:hAnsi="宋体"/>
                <w:szCs w:val="21"/>
              </w:rPr>
            </w:pPr>
          </w:p>
        </w:tc>
        <w:tc>
          <w:tcPr>
            <w:tcW w:w="1957"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材料费</w:t>
            </w:r>
          </w:p>
        </w:tc>
        <w:tc>
          <w:tcPr>
            <w:tcW w:w="163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55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62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70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r>
      <w:tr w:rsidR="00BC57B2" w:rsidRPr="00DA3B06" w:rsidTr="003168DD">
        <w:trPr>
          <w:trHeight w:val="416"/>
          <w:jc w:val="center"/>
        </w:trPr>
        <w:tc>
          <w:tcPr>
            <w:tcW w:w="1304" w:type="dxa"/>
            <w:gridSpan w:val="2"/>
            <w:shd w:val="clear" w:color="auto" w:fill="auto"/>
            <w:vAlign w:val="center"/>
          </w:tcPr>
          <w:p w:rsidR="00BC57B2" w:rsidRPr="00DA3B06" w:rsidRDefault="00BC57B2" w:rsidP="0050635C">
            <w:pPr>
              <w:numPr>
                <w:ilvl w:val="0"/>
                <w:numId w:val="2"/>
              </w:numPr>
              <w:autoSpaceDE w:val="0"/>
              <w:autoSpaceDN w:val="0"/>
              <w:adjustRightInd w:val="0"/>
              <w:jc w:val="center"/>
              <w:rPr>
                <w:rFonts w:ascii="宋体" w:eastAsia="宋体" w:hAnsi="宋体"/>
                <w:szCs w:val="21"/>
              </w:rPr>
            </w:pPr>
          </w:p>
        </w:tc>
        <w:tc>
          <w:tcPr>
            <w:tcW w:w="1957"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测试化验加工费</w:t>
            </w:r>
          </w:p>
        </w:tc>
        <w:tc>
          <w:tcPr>
            <w:tcW w:w="163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55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62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70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r>
      <w:tr w:rsidR="00BC57B2" w:rsidRPr="00DA3B06" w:rsidTr="003168DD">
        <w:trPr>
          <w:trHeight w:val="416"/>
          <w:jc w:val="center"/>
        </w:trPr>
        <w:tc>
          <w:tcPr>
            <w:tcW w:w="1304" w:type="dxa"/>
            <w:gridSpan w:val="2"/>
            <w:shd w:val="clear" w:color="auto" w:fill="auto"/>
            <w:vAlign w:val="center"/>
          </w:tcPr>
          <w:p w:rsidR="00BC57B2" w:rsidRPr="00DA3B06" w:rsidRDefault="00BC57B2" w:rsidP="0050635C">
            <w:pPr>
              <w:numPr>
                <w:ilvl w:val="0"/>
                <w:numId w:val="2"/>
              </w:numPr>
              <w:autoSpaceDE w:val="0"/>
              <w:autoSpaceDN w:val="0"/>
              <w:adjustRightInd w:val="0"/>
              <w:jc w:val="center"/>
              <w:rPr>
                <w:rFonts w:ascii="宋体" w:eastAsia="宋体" w:hAnsi="宋体"/>
                <w:szCs w:val="21"/>
              </w:rPr>
            </w:pPr>
          </w:p>
        </w:tc>
        <w:tc>
          <w:tcPr>
            <w:tcW w:w="1957"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燃料动力费</w:t>
            </w:r>
          </w:p>
        </w:tc>
        <w:tc>
          <w:tcPr>
            <w:tcW w:w="163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55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62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70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r>
      <w:tr w:rsidR="00BC57B2" w:rsidRPr="00DA3B06" w:rsidTr="003168DD">
        <w:trPr>
          <w:trHeight w:val="416"/>
          <w:jc w:val="center"/>
        </w:trPr>
        <w:tc>
          <w:tcPr>
            <w:tcW w:w="1304" w:type="dxa"/>
            <w:gridSpan w:val="2"/>
            <w:shd w:val="clear" w:color="auto" w:fill="auto"/>
            <w:vAlign w:val="center"/>
          </w:tcPr>
          <w:p w:rsidR="00BC57B2" w:rsidRPr="00DA3B06" w:rsidRDefault="00BC57B2" w:rsidP="0050635C">
            <w:pPr>
              <w:numPr>
                <w:ilvl w:val="0"/>
                <w:numId w:val="2"/>
              </w:numPr>
              <w:autoSpaceDE w:val="0"/>
              <w:autoSpaceDN w:val="0"/>
              <w:adjustRightInd w:val="0"/>
              <w:jc w:val="center"/>
              <w:rPr>
                <w:rFonts w:ascii="宋体" w:eastAsia="宋体" w:hAnsi="宋体"/>
                <w:szCs w:val="21"/>
              </w:rPr>
            </w:pPr>
          </w:p>
        </w:tc>
        <w:tc>
          <w:tcPr>
            <w:tcW w:w="1957"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出版、文献、信息传播、知识产权事务费</w:t>
            </w:r>
          </w:p>
        </w:tc>
        <w:tc>
          <w:tcPr>
            <w:tcW w:w="163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55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62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70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r>
      <w:tr w:rsidR="00BC57B2" w:rsidRPr="00DA3B06" w:rsidTr="003168DD">
        <w:trPr>
          <w:trHeight w:val="416"/>
          <w:jc w:val="center"/>
        </w:trPr>
        <w:tc>
          <w:tcPr>
            <w:tcW w:w="1304" w:type="dxa"/>
            <w:gridSpan w:val="2"/>
            <w:shd w:val="clear" w:color="auto" w:fill="auto"/>
            <w:vAlign w:val="center"/>
          </w:tcPr>
          <w:p w:rsidR="00BC57B2" w:rsidRPr="00DA3B06" w:rsidRDefault="00BC57B2" w:rsidP="0050635C">
            <w:pPr>
              <w:numPr>
                <w:ilvl w:val="0"/>
                <w:numId w:val="2"/>
              </w:numPr>
              <w:autoSpaceDE w:val="0"/>
              <w:autoSpaceDN w:val="0"/>
              <w:adjustRightInd w:val="0"/>
              <w:jc w:val="center"/>
              <w:rPr>
                <w:rFonts w:ascii="宋体" w:eastAsia="宋体" w:hAnsi="宋体"/>
                <w:szCs w:val="21"/>
              </w:rPr>
            </w:pPr>
          </w:p>
        </w:tc>
        <w:tc>
          <w:tcPr>
            <w:tcW w:w="1957"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会议费/差旅费</w:t>
            </w:r>
          </w:p>
        </w:tc>
        <w:tc>
          <w:tcPr>
            <w:tcW w:w="163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55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62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70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r>
      <w:tr w:rsidR="00BC57B2" w:rsidRPr="00DA3B06" w:rsidTr="003168DD">
        <w:trPr>
          <w:trHeight w:val="416"/>
          <w:jc w:val="center"/>
        </w:trPr>
        <w:tc>
          <w:tcPr>
            <w:tcW w:w="1304" w:type="dxa"/>
            <w:gridSpan w:val="2"/>
            <w:shd w:val="clear" w:color="auto" w:fill="auto"/>
            <w:vAlign w:val="center"/>
          </w:tcPr>
          <w:p w:rsidR="00BC57B2" w:rsidRPr="00DA3B06" w:rsidRDefault="00BC57B2" w:rsidP="0050635C">
            <w:pPr>
              <w:numPr>
                <w:ilvl w:val="0"/>
                <w:numId w:val="2"/>
              </w:numPr>
              <w:autoSpaceDE w:val="0"/>
              <w:autoSpaceDN w:val="0"/>
              <w:adjustRightInd w:val="0"/>
              <w:jc w:val="center"/>
              <w:rPr>
                <w:rFonts w:ascii="宋体" w:eastAsia="宋体" w:hAnsi="宋体"/>
                <w:szCs w:val="21"/>
              </w:rPr>
            </w:pPr>
          </w:p>
        </w:tc>
        <w:tc>
          <w:tcPr>
            <w:tcW w:w="1957"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人员费</w:t>
            </w:r>
          </w:p>
        </w:tc>
        <w:tc>
          <w:tcPr>
            <w:tcW w:w="163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55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62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70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r>
      <w:tr w:rsidR="00BC57B2" w:rsidRPr="00DA3B06" w:rsidTr="003168DD">
        <w:trPr>
          <w:trHeight w:val="416"/>
          <w:jc w:val="center"/>
        </w:trPr>
        <w:tc>
          <w:tcPr>
            <w:tcW w:w="1304" w:type="dxa"/>
            <w:gridSpan w:val="2"/>
            <w:shd w:val="clear" w:color="auto" w:fill="auto"/>
            <w:vAlign w:val="center"/>
          </w:tcPr>
          <w:p w:rsidR="00BC57B2" w:rsidRPr="00DA3B06" w:rsidRDefault="00BC57B2" w:rsidP="0050635C">
            <w:pPr>
              <w:numPr>
                <w:ilvl w:val="0"/>
                <w:numId w:val="2"/>
              </w:numPr>
              <w:autoSpaceDE w:val="0"/>
              <w:autoSpaceDN w:val="0"/>
              <w:adjustRightInd w:val="0"/>
              <w:jc w:val="center"/>
              <w:rPr>
                <w:rFonts w:ascii="宋体" w:eastAsia="宋体" w:hAnsi="宋体"/>
                <w:szCs w:val="21"/>
              </w:rPr>
            </w:pPr>
          </w:p>
        </w:tc>
        <w:tc>
          <w:tcPr>
            <w:tcW w:w="1957"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劳务费</w:t>
            </w:r>
          </w:p>
        </w:tc>
        <w:tc>
          <w:tcPr>
            <w:tcW w:w="163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55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62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70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r>
      <w:tr w:rsidR="00BC57B2" w:rsidRPr="00DA3B06" w:rsidTr="003168DD">
        <w:trPr>
          <w:trHeight w:val="416"/>
          <w:jc w:val="center"/>
        </w:trPr>
        <w:tc>
          <w:tcPr>
            <w:tcW w:w="1304" w:type="dxa"/>
            <w:gridSpan w:val="2"/>
            <w:shd w:val="clear" w:color="auto" w:fill="auto"/>
            <w:vAlign w:val="center"/>
          </w:tcPr>
          <w:p w:rsidR="00BC57B2" w:rsidRPr="00DA3B06" w:rsidRDefault="00BC57B2" w:rsidP="0050635C">
            <w:pPr>
              <w:numPr>
                <w:ilvl w:val="0"/>
                <w:numId w:val="2"/>
              </w:numPr>
              <w:autoSpaceDE w:val="0"/>
              <w:autoSpaceDN w:val="0"/>
              <w:adjustRightInd w:val="0"/>
              <w:jc w:val="center"/>
              <w:rPr>
                <w:rFonts w:ascii="宋体" w:eastAsia="宋体" w:hAnsi="宋体"/>
                <w:szCs w:val="21"/>
              </w:rPr>
            </w:pPr>
          </w:p>
        </w:tc>
        <w:tc>
          <w:tcPr>
            <w:tcW w:w="1957"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专家咨询费</w:t>
            </w:r>
          </w:p>
        </w:tc>
        <w:tc>
          <w:tcPr>
            <w:tcW w:w="163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55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62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70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r>
      <w:tr w:rsidR="00BC57B2" w:rsidRPr="00DA3B06" w:rsidTr="003168DD">
        <w:trPr>
          <w:trHeight w:val="416"/>
          <w:jc w:val="center"/>
        </w:trPr>
        <w:tc>
          <w:tcPr>
            <w:tcW w:w="1304" w:type="dxa"/>
            <w:gridSpan w:val="2"/>
            <w:shd w:val="clear" w:color="auto" w:fill="auto"/>
            <w:vAlign w:val="center"/>
          </w:tcPr>
          <w:p w:rsidR="00BC57B2" w:rsidRPr="00DA3B06" w:rsidRDefault="00BC57B2" w:rsidP="0050635C">
            <w:pPr>
              <w:numPr>
                <w:ilvl w:val="0"/>
                <w:numId w:val="2"/>
              </w:numPr>
              <w:autoSpaceDE w:val="0"/>
              <w:autoSpaceDN w:val="0"/>
              <w:adjustRightInd w:val="0"/>
              <w:jc w:val="center"/>
              <w:rPr>
                <w:rFonts w:ascii="宋体" w:eastAsia="宋体" w:hAnsi="宋体"/>
                <w:szCs w:val="21"/>
              </w:rPr>
            </w:pPr>
          </w:p>
        </w:tc>
        <w:tc>
          <w:tcPr>
            <w:tcW w:w="1957"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外部协作费</w:t>
            </w:r>
          </w:p>
        </w:tc>
        <w:tc>
          <w:tcPr>
            <w:tcW w:w="163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55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62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70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r>
      <w:tr w:rsidR="00BC57B2" w:rsidRPr="00DA3B06" w:rsidTr="003168DD">
        <w:trPr>
          <w:trHeight w:val="416"/>
          <w:jc w:val="center"/>
        </w:trPr>
        <w:tc>
          <w:tcPr>
            <w:tcW w:w="1304" w:type="dxa"/>
            <w:gridSpan w:val="2"/>
            <w:shd w:val="clear" w:color="auto" w:fill="auto"/>
            <w:vAlign w:val="center"/>
          </w:tcPr>
          <w:p w:rsidR="00BC57B2" w:rsidRPr="00DA3B06" w:rsidRDefault="00BC57B2" w:rsidP="0050635C">
            <w:pPr>
              <w:numPr>
                <w:ilvl w:val="0"/>
                <w:numId w:val="2"/>
              </w:numPr>
              <w:autoSpaceDE w:val="0"/>
              <w:autoSpaceDN w:val="0"/>
              <w:adjustRightInd w:val="0"/>
              <w:jc w:val="center"/>
              <w:rPr>
                <w:rFonts w:ascii="宋体" w:eastAsia="宋体" w:hAnsi="宋体"/>
                <w:szCs w:val="21"/>
              </w:rPr>
            </w:pPr>
          </w:p>
        </w:tc>
        <w:tc>
          <w:tcPr>
            <w:tcW w:w="1957"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其他支出</w:t>
            </w:r>
          </w:p>
        </w:tc>
        <w:tc>
          <w:tcPr>
            <w:tcW w:w="163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55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62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70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r>
      <w:tr w:rsidR="00BC57B2" w:rsidRPr="00DA3B06" w:rsidTr="003168DD">
        <w:trPr>
          <w:trHeight w:val="416"/>
          <w:jc w:val="center"/>
        </w:trPr>
        <w:tc>
          <w:tcPr>
            <w:tcW w:w="3261" w:type="dxa"/>
            <w:gridSpan w:val="3"/>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二、间接费用</w:t>
            </w:r>
          </w:p>
        </w:tc>
        <w:tc>
          <w:tcPr>
            <w:tcW w:w="163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55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62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70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r>
      <w:tr w:rsidR="00BC57B2" w:rsidRPr="00DA3B06" w:rsidTr="003168DD">
        <w:trPr>
          <w:trHeight w:val="416"/>
          <w:jc w:val="center"/>
        </w:trPr>
        <w:tc>
          <w:tcPr>
            <w:tcW w:w="1304" w:type="dxa"/>
            <w:gridSpan w:val="2"/>
            <w:shd w:val="clear" w:color="auto" w:fill="auto"/>
            <w:vAlign w:val="center"/>
          </w:tcPr>
          <w:p w:rsidR="00BC57B2" w:rsidRPr="00DA3B06" w:rsidRDefault="00BC57B2" w:rsidP="0050635C">
            <w:pPr>
              <w:numPr>
                <w:ilvl w:val="0"/>
                <w:numId w:val="2"/>
              </w:numPr>
              <w:autoSpaceDE w:val="0"/>
              <w:autoSpaceDN w:val="0"/>
              <w:adjustRightInd w:val="0"/>
              <w:jc w:val="center"/>
              <w:rPr>
                <w:rFonts w:ascii="宋体" w:eastAsia="宋体" w:hAnsi="宋体"/>
                <w:szCs w:val="21"/>
              </w:rPr>
            </w:pPr>
          </w:p>
        </w:tc>
        <w:tc>
          <w:tcPr>
            <w:tcW w:w="1957"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间接成本</w:t>
            </w:r>
          </w:p>
        </w:tc>
        <w:tc>
          <w:tcPr>
            <w:tcW w:w="163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55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62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70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r>
      <w:tr w:rsidR="00BC57B2" w:rsidRPr="00DA3B06" w:rsidTr="003168DD">
        <w:trPr>
          <w:trHeight w:val="416"/>
          <w:jc w:val="center"/>
        </w:trPr>
        <w:tc>
          <w:tcPr>
            <w:tcW w:w="1304" w:type="dxa"/>
            <w:gridSpan w:val="2"/>
            <w:shd w:val="clear" w:color="auto" w:fill="auto"/>
            <w:vAlign w:val="center"/>
          </w:tcPr>
          <w:p w:rsidR="00BC57B2" w:rsidRPr="00DA3B06" w:rsidRDefault="00BC57B2" w:rsidP="0050635C">
            <w:pPr>
              <w:numPr>
                <w:ilvl w:val="0"/>
                <w:numId w:val="2"/>
              </w:numPr>
              <w:autoSpaceDE w:val="0"/>
              <w:autoSpaceDN w:val="0"/>
              <w:adjustRightInd w:val="0"/>
              <w:jc w:val="center"/>
              <w:rPr>
                <w:rFonts w:ascii="宋体" w:eastAsia="宋体" w:hAnsi="宋体"/>
                <w:szCs w:val="21"/>
              </w:rPr>
            </w:pPr>
          </w:p>
        </w:tc>
        <w:tc>
          <w:tcPr>
            <w:tcW w:w="1957"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管理费用</w:t>
            </w:r>
          </w:p>
        </w:tc>
        <w:tc>
          <w:tcPr>
            <w:tcW w:w="163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55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62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70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r>
      <w:tr w:rsidR="00BC57B2" w:rsidRPr="00DA3B06" w:rsidTr="003168DD">
        <w:trPr>
          <w:trHeight w:val="416"/>
          <w:jc w:val="center"/>
        </w:trPr>
        <w:tc>
          <w:tcPr>
            <w:tcW w:w="1304" w:type="dxa"/>
            <w:gridSpan w:val="2"/>
            <w:shd w:val="clear" w:color="auto" w:fill="auto"/>
            <w:vAlign w:val="center"/>
          </w:tcPr>
          <w:p w:rsidR="00BC57B2" w:rsidRPr="00DA3B06" w:rsidRDefault="00BC57B2" w:rsidP="0050635C">
            <w:pPr>
              <w:numPr>
                <w:ilvl w:val="0"/>
                <w:numId w:val="2"/>
              </w:numPr>
              <w:autoSpaceDE w:val="0"/>
              <w:autoSpaceDN w:val="0"/>
              <w:adjustRightInd w:val="0"/>
              <w:jc w:val="center"/>
              <w:rPr>
                <w:rFonts w:ascii="宋体" w:eastAsia="宋体" w:hAnsi="宋体"/>
                <w:szCs w:val="21"/>
              </w:rPr>
            </w:pPr>
          </w:p>
        </w:tc>
        <w:tc>
          <w:tcPr>
            <w:tcW w:w="1957"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r w:rsidRPr="00DA3B06">
              <w:rPr>
                <w:rFonts w:ascii="宋体" w:eastAsia="宋体" w:hAnsi="宋体" w:hint="eastAsia"/>
                <w:szCs w:val="21"/>
              </w:rPr>
              <w:t>绩效支出</w:t>
            </w:r>
          </w:p>
        </w:tc>
        <w:tc>
          <w:tcPr>
            <w:tcW w:w="163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55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629"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c>
          <w:tcPr>
            <w:tcW w:w="1701" w:type="dxa"/>
            <w:shd w:val="clear" w:color="auto" w:fill="auto"/>
            <w:vAlign w:val="center"/>
          </w:tcPr>
          <w:p w:rsidR="00BC57B2" w:rsidRPr="00DA3B06" w:rsidRDefault="00BC57B2" w:rsidP="004C47FC">
            <w:pPr>
              <w:autoSpaceDE w:val="0"/>
              <w:autoSpaceDN w:val="0"/>
              <w:adjustRightInd w:val="0"/>
              <w:jc w:val="center"/>
              <w:rPr>
                <w:rFonts w:ascii="宋体" w:eastAsia="宋体" w:hAnsi="宋体"/>
                <w:szCs w:val="21"/>
              </w:rPr>
            </w:pPr>
          </w:p>
        </w:tc>
      </w:tr>
    </w:tbl>
    <w:p w:rsidR="0050635C" w:rsidRPr="00DA3B06" w:rsidRDefault="0050635C" w:rsidP="004F0540">
      <w:pPr>
        <w:spacing w:line="640" w:lineRule="exact"/>
        <w:jc w:val="left"/>
        <w:rPr>
          <w:rFonts w:ascii="仿宋_GB2312" w:eastAsia="仿宋_GB2312"/>
          <w:b/>
          <w:sz w:val="32"/>
          <w:szCs w:val="32"/>
          <w:u w:val="single"/>
        </w:rPr>
        <w:sectPr w:rsidR="0050635C" w:rsidRPr="00DA3B06" w:rsidSect="00DD4CAD">
          <w:pgSz w:w="11906" w:h="16838"/>
          <w:pgMar w:top="1440" w:right="1134" w:bottom="1440" w:left="1134" w:header="851" w:footer="992" w:gutter="0"/>
          <w:cols w:space="425"/>
          <w:docGrid w:type="lines" w:linePitch="312"/>
        </w:sectPr>
      </w:pPr>
    </w:p>
    <w:tbl>
      <w:tblPr>
        <w:tblW w:w="9781"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6"/>
        <w:gridCol w:w="2331"/>
        <w:gridCol w:w="2336"/>
        <w:gridCol w:w="2988"/>
      </w:tblGrid>
      <w:tr w:rsidR="0050635C" w:rsidRPr="00DA3B06" w:rsidTr="0050635C">
        <w:trPr>
          <w:trHeight w:val="416"/>
          <w:jc w:val="center"/>
        </w:trPr>
        <w:tc>
          <w:tcPr>
            <w:tcW w:w="9781" w:type="dxa"/>
            <w:gridSpan w:val="4"/>
            <w:shd w:val="clear" w:color="auto" w:fill="auto"/>
            <w:vAlign w:val="center"/>
          </w:tcPr>
          <w:p w:rsidR="0050635C" w:rsidRPr="003168DD" w:rsidRDefault="003168DD" w:rsidP="004C47FC">
            <w:pPr>
              <w:autoSpaceDE w:val="0"/>
              <w:autoSpaceDN w:val="0"/>
              <w:adjustRightInd w:val="0"/>
              <w:rPr>
                <w:rFonts w:ascii="宋体" w:eastAsia="宋体" w:hAnsi="宋体" w:cs="宋体"/>
                <w:b/>
                <w:kern w:val="0"/>
                <w:szCs w:val="21"/>
              </w:rPr>
            </w:pPr>
            <w:r w:rsidRPr="003168DD">
              <w:rPr>
                <w:rFonts w:ascii="宋体" w:eastAsia="宋体" w:hAnsi="宋体" w:hint="eastAsia"/>
                <w:b/>
                <w:sz w:val="24"/>
                <w:szCs w:val="21"/>
              </w:rPr>
              <w:t>八、</w:t>
            </w:r>
            <w:r w:rsidR="0050635C" w:rsidRPr="003168DD">
              <w:rPr>
                <w:rFonts w:ascii="宋体" w:eastAsia="宋体" w:hAnsi="宋体" w:hint="eastAsia"/>
                <w:b/>
                <w:sz w:val="24"/>
                <w:szCs w:val="21"/>
              </w:rPr>
              <w:t>项目实施年度计划、年度阶段指标和资金使用计划(3年期)</w:t>
            </w:r>
          </w:p>
        </w:tc>
      </w:tr>
      <w:tr w:rsidR="0050635C" w:rsidRPr="00DA3B06" w:rsidTr="0050635C">
        <w:trPr>
          <w:trHeight w:val="416"/>
          <w:jc w:val="center"/>
        </w:trPr>
        <w:tc>
          <w:tcPr>
            <w:tcW w:w="2126"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年份</w:t>
            </w:r>
          </w:p>
        </w:tc>
        <w:tc>
          <w:tcPr>
            <w:tcW w:w="2331"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计划进度</w:t>
            </w:r>
          </w:p>
        </w:tc>
        <w:tc>
          <w:tcPr>
            <w:tcW w:w="2336"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阶段技术指标</w:t>
            </w:r>
          </w:p>
        </w:tc>
        <w:tc>
          <w:tcPr>
            <w:tcW w:w="2988"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阶段经济指标和社会效益指标</w:t>
            </w:r>
          </w:p>
        </w:tc>
      </w:tr>
      <w:tr w:rsidR="0050635C" w:rsidRPr="00DA3B06" w:rsidTr="0050635C">
        <w:trPr>
          <w:trHeight w:val="1989"/>
          <w:jc w:val="center"/>
        </w:trPr>
        <w:tc>
          <w:tcPr>
            <w:tcW w:w="2126"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第一年度</w:t>
            </w:r>
          </w:p>
        </w:tc>
        <w:tc>
          <w:tcPr>
            <w:tcW w:w="2331"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2336"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2988"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r>
      <w:tr w:rsidR="0050635C" w:rsidRPr="00DA3B06" w:rsidTr="0050635C">
        <w:trPr>
          <w:trHeight w:val="2102"/>
          <w:jc w:val="center"/>
        </w:trPr>
        <w:tc>
          <w:tcPr>
            <w:tcW w:w="2126"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第二年度</w:t>
            </w:r>
          </w:p>
        </w:tc>
        <w:tc>
          <w:tcPr>
            <w:tcW w:w="2331"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2336"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2988"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r>
      <w:tr w:rsidR="0050635C" w:rsidRPr="00DA3B06" w:rsidTr="0050635C">
        <w:trPr>
          <w:trHeight w:val="2127"/>
          <w:jc w:val="center"/>
        </w:trPr>
        <w:tc>
          <w:tcPr>
            <w:tcW w:w="2126"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第三年度</w:t>
            </w:r>
          </w:p>
        </w:tc>
        <w:tc>
          <w:tcPr>
            <w:tcW w:w="2331"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2336"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c>
          <w:tcPr>
            <w:tcW w:w="2988"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kern w:val="0"/>
                <w:szCs w:val="21"/>
              </w:rPr>
            </w:pPr>
          </w:p>
        </w:tc>
      </w:tr>
    </w:tbl>
    <w:p w:rsidR="0050635C" w:rsidRPr="00DA3B06" w:rsidRDefault="0050635C" w:rsidP="004F0540">
      <w:pPr>
        <w:spacing w:line="640" w:lineRule="exact"/>
        <w:jc w:val="left"/>
        <w:rPr>
          <w:rFonts w:ascii="仿宋_GB2312" w:eastAsia="仿宋_GB2312"/>
          <w:b/>
          <w:sz w:val="32"/>
          <w:szCs w:val="32"/>
          <w:u w:val="single"/>
        </w:rPr>
        <w:sectPr w:rsidR="0050635C" w:rsidRPr="00DA3B06" w:rsidSect="00DD4CAD">
          <w:pgSz w:w="11906" w:h="16838"/>
          <w:pgMar w:top="1440" w:right="1134" w:bottom="1440" w:left="1134" w:header="851" w:footer="992" w:gutter="0"/>
          <w:cols w:space="425"/>
          <w:docGrid w:type="lines" w:linePitch="312"/>
        </w:sectPr>
      </w:pPr>
    </w:p>
    <w:tbl>
      <w:tblPr>
        <w:tblW w:w="9781"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81"/>
      </w:tblGrid>
      <w:tr w:rsidR="0050635C" w:rsidRPr="00DA3B06" w:rsidTr="0050635C">
        <w:trPr>
          <w:trHeight w:val="416"/>
          <w:jc w:val="center"/>
        </w:trPr>
        <w:tc>
          <w:tcPr>
            <w:tcW w:w="9781" w:type="dxa"/>
            <w:shd w:val="clear" w:color="auto" w:fill="auto"/>
            <w:vAlign w:val="center"/>
          </w:tcPr>
          <w:p w:rsidR="0050635C" w:rsidRPr="00DA3B06" w:rsidRDefault="003168DD" w:rsidP="004C47FC">
            <w:pPr>
              <w:autoSpaceDE w:val="0"/>
              <w:autoSpaceDN w:val="0"/>
              <w:adjustRightInd w:val="0"/>
              <w:jc w:val="left"/>
              <w:rPr>
                <w:rFonts w:ascii="宋体" w:eastAsia="宋体" w:hAnsi="宋体" w:cs="宋体"/>
                <w:b/>
                <w:kern w:val="0"/>
                <w:szCs w:val="21"/>
              </w:rPr>
            </w:pPr>
            <w:r w:rsidRPr="003168DD">
              <w:rPr>
                <w:rFonts w:ascii="宋体" w:eastAsia="宋体" w:hAnsi="宋体" w:hint="eastAsia"/>
                <w:b/>
                <w:sz w:val="24"/>
                <w:szCs w:val="21"/>
              </w:rPr>
              <w:t>九</w:t>
            </w:r>
            <w:r w:rsidR="0050635C" w:rsidRPr="003168DD">
              <w:rPr>
                <w:rFonts w:ascii="宋体" w:eastAsia="宋体" w:hAnsi="宋体" w:hint="eastAsia"/>
                <w:b/>
                <w:sz w:val="24"/>
                <w:szCs w:val="21"/>
              </w:rPr>
              <w:t>、用人单位配套足额资金承诺函</w:t>
            </w:r>
          </w:p>
        </w:tc>
      </w:tr>
      <w:tr w:rsidR="0050635C" w:rsidRPr="00DA3B06" w:rsidTr="0050635C">
        <w:trPr>
          <w:trHeight w:val="7131"/>
          <w:jc w:val="center"/>
        </w:trPr>
        <w:tc>
          <w:tcPr>
            <w:tcW w:w="9781" w:type="dxa"/>
            <w:shd w:val="clear" w:color="auto" w:fill="auto"/>
            <w:vAlign w:val="center"/>
          </w:tcPr>
          <w:p w:rsidR="0050635C" w:rsidRPr="00DA3B06" w:rsidRDefault="0050635C" w:rsidP="004C47FC">
            <w:pPr>
              <w:autoSpaceDE w:val="0"/>
              <w:autoSpaceDN w:val="0"/>
              <w:adjustRightInd w:val="0"/>
              <w:jc w:val="center"/>
              <w:rPr>
                <w:rFonts w:ascii="宋体" w:eastAsia="宋体" w:hAnsi="宋体" w:cs="宋体"/>
                <w:b/>
                <w:kern w:val="0"/>
                <w:szCs w:val="21"/>
              </w:rPr>
            </w:pPr>
          </w:p>
          <w:p w:rsidR="0050635C" w:rsidRPr="00DA3B06" w:rsidRDefault="0050635C" w:rsidP="004C47FC">
            <w:pPr>
              <w:autoSpaceDE w:val="0"/>
              <w:autoSpaceDN w:val="0"/>
              <w:adjustRightInd w:val="0"/>
              <w:jc w:val="center"/>
              <w:rPr>
                <w:rFonts w:ascii="宋体" w:eastAsia="宋体" w:hAnsi="宋体" w:cs="宋体"/>
                <w:b/>
                <w:kern w:val="0"/>
                <w:szCs w:val="21"/>
              </w:rPr>
            </w:pPr>
            <w:r w:rsidRPr="00DA3B06">
              <w:rPr>
                <w:rFonts w:ascii="宋体" w:eastAsia="宋体" w:hAnsi="宋体" w:cs="宋体" w:hint="eastAsia"/>
                <w:b/>
                <w:kern w:val="0"/>
                <w:szCs w:val="21"/>
              </w:rPr>
              <w:t>为引进</w:t>
            </w:r>
            <w:r w:rsidR="003168DD">
              <w:rPr>
                <w:rFonts w:ascii="宋体" w:eastAsia="宋体" w:hAnsi="宋体" w:cs="宋体" w:hint="eastAsia"/>
                <w:b/>
                <w:kern w:val="0"/>
                <w:szCs w:val="21"/>
              </w:rPr>
              <w:t>领军人才</w:t>
            </w:r>
            <w:r w:rsidRPr="00DA3B06">
              <w:rPr>
                <w:rFonts w:ascii="宋体" w:eastAsia="宋体" w:hAnsi="宋体" w:cs="宋体" w:hint="eastAsia"/>
                <w:b/>
                <w:kern w:val="0"/>
                <w:szCs w:val="21"/>
              </w:rPr>
              <w:t>配套足额资金承诺函</w:t>
            </w:r>
          </w:p>
          <w:p w:rsidR="0050635C" w:rsidRPr="00DA3B06" w:rsidRDefault="0050635C" w:rsidP="004C47FC">
            <w:pPr>
              <w:autoSpaceDE w:val="0"/>
              <w:autoSpaceDN w:val="0"/>
              <w:adjustRightInd w:val="0"/>
              <w:jc w:val="center"/>
              <w:rPr>
                <w:rFonts w:ascii="宋体" w:eastAsia="宋体" w:hAnsi="宋体" w:cs="宋体"/>
                <w:b/>
                <w:kern w:val="0"/>
                <w:szCs w:val="21"/>
              </w:rPr>
            </w:pPr>
          </w:p>
          <w:p w:rsidR="0050635C" w:rsidRPr="00DA3B06" w:rsidRDefault="0050635C" w:rsidP="004C47FC">
            <w:pPr>
              <w:autoSpaceDE w:val="0"/>
              <w:autoSpaceDN w:val="0"/>
              <w:adjustRightInd w:val="0"/>
              <w:ind w:firstLineChars="200" w:firstLine="420"/>
              <w:rPr>
                <w:rFonts w:ascii="宋体" w:eastAsia="宋体" w:hAnsi="宋体" w:cs="宋体"/>
                <w:kern w:val="0"/>
                <w:szCs w:val="21"/>
              </w:rPr>
            </w:pPr>
            <w:r w:rsidRPr="00DA3B06">
              <w:rPr>
                <w:rFonts w:ascii="宋体" w:eastAsia="宋体" w:hAnsi="宋体" w:cs="宋体" w:hint="eastAsia"/>
                <w:kern w:val="0"/>
                <w:szCs w:val="21"/>
              </w:rPr>
              <w:t>我单位</w:t>
            </w:r>
            <w:r w:rsidR="003168DD">
              <w:rPr>
                <w:rFonts w:ascii="宋体" w:eastAsia="宋体" w:hAnsi="宋体" w:cs="宋体" w:hint="eastAsia"/>
                <w:kern w:val="0"/>
                <w:szCs w:val="21"/>
              </w:rPr>
              <w:t>作为申报人</w:t>
            </w:r>
            <w:r w:rsidRPr="00DA3B06">
              <w:rPr>
                <w:rFonts w:ascii="宋体" w:eastAsia="宋体" w:hAnsi="宋体" w:cs="宋体" w:hint="eastAsia"/>
                <w:kern w:val="0"/>
                <w:szCs w:val="21"/>
              </w:rPr>
              <w:t>的用人主体，享有获得该</w:t>
            </w:r>
            <w:r w:rsidR="003168DD">
              <w:rPr>
                <w:rFonts w:ascii="宋体" w:eastAsia="宋体" w:hAnsi="宋体" w:cs="宋体" w:hint="eastAsia"/>
                <w:kern w:val="0"/>
                <w:szCs w:val="21"/>
              </w:rPr>
              <w:t>申报人</w:t>
            </w:r>
            <w:r w:rsidRPr="00DA3B06">
              <w:rPr>
                <w:rFonts w:ascii="宋体" w:eastAsia="宋体" w:hAnsi="宋体" w:cs="宋体" w:hint="eastAsia"/>
                <w:kern w:val="0"/>
                <w:szCs w:val="21"/>
              </w:rPr>
              <w:t>研究项目成果等权益，负有为</w:t>
            </w:r>
            <w:r w:rsidR="003168DD">
              <w:rPr>
                <w:rFonts w:ascii="宋体" w:eastAsia="宋体" w:hAnsi="宋体" w:cs="宋体" w:hint="eastAsia"/>
                <w:kern w:val="0"/>
                <w:szCs w:val="21"/>
              </w:rPr>
              <w:t>申报人才来江门市创新创业提供良好支撑配套条件的义务，将积极</w:t>
            </w:r>
            <w:r w:rsidRPr="00DA3B06">
              <w:rPr>
                <w:rFonts w:ascii="宋体" w:eastAsia="宋体" w:hAnsi="宋体" w:cs="宋体" w:hint="eastAsia"/>
                <w:kern w:val="0"/>
                <w:szCs w:val="21"/>
              </w:rPr>
              <w:t>建设工作平台、安排岗位职务、提供科研与人力资源成本经费、配套科研助手、落实配套政策等。</w:t>
            </w:r>
          </w:p>
          <w:p w:rsidR="0050635C" w:rsidRPr="00DA3B06" w:rsidRDefault="0050635C" w:rsidP="004C47FC">
            <w:pPr>
              <w:autoSpaceDE w:val="0"/>
              <w:autoSpaceDN w:val="0"/>
              <w:adjustRightInd w:val="0"/>
              <w:ind w:firstLineChars="200" w:firstLine="420"/>
              <w:rPr>
                <w:rFonts w:ascii="宋体" w:eastAsia="宋体" w:hAnsi="宋体" w:cs="宋体"/>
                <w:kern w:val="0"/>
                <w:szCs w:val="21"/>
              </w:rPr>
            </w:pPr>
          </w:p>
          <w:p w:rsidR="0050635C" w:rsidRPr="00DA3B06" w:rsidRDefault="0050635C" w:rsidP="004C47FC">
            <w:pPr>
              <w:autoSpaceDE w:val="0"/>
              <w:autoSpaceDN w:val="0"/>
              <w:adjustRightInd w:val="0"/>
              <w:ind w:firstLine="420"/>
              <w:jc w:val="left"/>
              <w:rPr>
                <w:rFonts w:ascii="宋体" w:eastAsia="宋体" w:hAnsi="宋体" w:cs="宋体"/>
                <w:kern w:val="0"/>
                <w:szCs w:val="21"/>
              </w:rPr>
            </w:pPr>
            <w:r w:rsidRPr="00DA3B06">
              <w:rPr>
                <w:rFonts w:ascii="宋体" w:eastAsia="宋体" w:hAnsi="宋体" w:cs="宋体" w:hint="eastAsia"/>
                <w:kern w:val="0"/>
                <w:szCs w:val="21"/>
              </w:rPr>
              <w:t>为保证</w:t>
            </w:r>
            <w:r w:rsidR="003168DD">
              <w:rPr>
                <w:rFonts w:ascii="宋体" w:eastAsia="宋体" w:hAnsi="宋体" w:cs="宋体" w:hint="eastAsia"/>
                <w:kern w:val="0"/>
                <w:szCs w:val="21"/>
              </w:rPr>
              <w:t>申报人</w:t>
            </w:r>
            <w:r w:rsidRPr="00DA3B06">
              <w:rPr>
                <w:rFonts w:ascii="宋体" w:eastAsia="宋体" w:hAnsi="宋体" w:cs="宋体" w:hint="eastAsia"/>
                <w:kern w:val="0"/>
                <w:szCs w:val="21"/>
              </w:rPr>
              <w:t>来江门市工作的顺利开展和圆满完成，我单位在此郑重承诺，我单位自愿申报江门市</w:t>
            </w:r>
            <w:r w:rsidR="003168DD">
              <w:rPr>
                <w:rFonts w:ascii="宋体" w:eastAsia="宋体" w:hAnsi="宋体" w:cs="宋体" w:hint="eastAsia"/>
                <w:kern w:val="0"/>
                <w:szCs w:val="21"/>
              </w:rPr>
              <w:t>领军人才</w:t>
            </w:r>
            <w:r w:rsidRPr="00DA3B06">
              <w:rPr>
                <w:rFonts w:ascii="宋体" w:eastAsia="宋体" w:hAnsi="宋体" w:cs="宋体" w:hint="eastAsia"/>
                <w:kern w:val="0"/>
                <w:szCs w:val="21"/>
              </w:rPr>
              <w:t>引进资助项目计划，将按申报公告和申报书的约定和计划，为</w:t>
            </w:r>
            <w:r w:rsidR="003168DD">
              <w:rPr>
                <w:rFonts w:ascii="宋体" w:eastAsia="宋体" w:hAnsi="宋体" w:cs="宋体" w:hint="eastAsia"/>
                <w:kern w:val="0"/>
                <w:szCs w:val="21"/>
              </w:rPr>
              <w:t>申报人</w:t>
            </w:r>
            <w:r w:rsidRPr="00DA3B06">
              <w:rPr>
                <w:rFonts w:ascii="宋体" w:eastAsia="宋体" w:hAnsi="宋体" w:cs="宋体" w:hint="eastAsia"/>
                <w:kern w:val="0"/>
                <w:szCs w:val="21"/>
              </w:rPr>
              <w:t>提供良好支撑配套条件，当项目</w:t>
            </w:r>
            <w:r w:rsidR="003168DD">
              <w:rPr>
                <w:rFonts w:ascii="宋体" w:eastAsia="宋体" w:hAnsi="宋体" w:cs="宋体" w:hint="eastAsia"/>
                <w:kern w:val="0"/>
                <w:szCs w:val="21"/>
              </w:rPr>
              <w:t>经费出现缺口时，</w:t>
            </w:r>
            <w:r w:rsidRPr="00DA3B06">
              <w:rPr>
                <w:rFonts w:ascii="宋体" w:eastAsia="宋体" w:hAnsi="宋体" w:cs="宋体" w:hint="eastAsia"/>
                <w:kern w:val="0"/>
                <w:szCs w:val="21"/>
              </w:rPr>
              <w:t>缺口部分由我单位配套补足。</w:t>
            </w:r>
          </w:p>
          <w:p w:rsidR="0050635C" w:rsidRPr="00DA3B06" w:rsidRDefault="0050635C" w:rsidP="004C47FC">
            <w:pPr>
              <w:autoSpaceDE w:val="0"/>
              <w:autoSpaceDN w:val="0"/>
              <w:adjustRightInd w:val="0"/>
              <w:ind w:firstLine="420"/>
              <w:jc w:val="left"/>
              <w:rPr>
                <w:rFonts w:ascii="宋体" w:eastAsia="宋体" w:hAnsi="宋体" w:cs="宋体"/>
                <w:kern w:val="0"/>
                <w:szCs w:val="21"/>
              </w:rPr>
            </w:pPr>
          </w:p>
          <w:p w:rsidR="0050635C" w:rsidRPr="00DA3B06" w:rsidRDefault="0050635C" w:rsidP="004C47FC">
            <w:pPr>
              <w:autoSpaceDE w:val="0"/>
              <w:autoSpaceDN w:val="0"/>
              <w:adjustRightInd w:val="0"/>
              <w:ind w:firstLine="420"/>
              <w:jc w:val="left"/>
              <w:rPr>
                <w:rFonts w:ascii="宋体" w:eastAsia="宋体" w:hAnsi="宋体" w:cs="宋体"/>
                <w:kern w:val="0"/>
                <w:szCs w:val="21"/>
              </w:rPr>
            </w:pPr>
            <w:r w:rsidRPr="00DA3B06">
              <w:rPr>
                <w:rFonts w:ascii="宋体" w:eastAsia="宋体" w:hAnsi="宋体" w:cs="宋体" w:hint="eastAsia"/>
                <w:kern w:val="0"/>
                <w:szCs w:val="21"/>
              </w:rPr>
              <w:t>当我单位不具备为引进</w:t>
            </w:r>
            <w:r w:rsidR="003168DD">
              <w:rPr>
                <w:rFonts w:ascii="宋体" w:eastAsia="宋体" w:hAnsi="宋体" w:cs="宋体" w:hint="eastAsia"/>
                <w:kern w:val="0"/>
                <w:szCs w:val="21"/>
              </w:rPr>
              <w:t>领军人才</w:t>
            </w:r>
            <w:r w:rsidRPr="00DA3B06">
              <w:rPr>
                <w:rFonts w:ascii="宋体" w:eastAsia="宋体" w:hAnsi="宋体" w:cs="宋体" w:hint="eastAsia"/>
                <w:kern w:val="0"/>
                <w:szCs w:val="21"/>
              </w:rPr>
              <w:t>提供足额的差额配套经费能力时，我单位将自行放弃获得江门市</w:t>
            </w:r>
            <w:r w:rsidR="003168DD">
              <w:rPr>
                <w:rFonts w:ascii="宋体" w:eastAsia="宋体" w:hAnsi="宋体" w:cs="宋体" w:hint="eastAsia"/>
                <w:kern w:val="0"/>
                <w:szCs w:val="21"/>
              </w:rPr>
              <w:t>领军人才</w:t>
            </w:r>
            <w:r w:rsidRPr="00DA3B06">
              <w:rPr>
                <w:rFonts w:ascii="宋体" w:eastAsia="宋体" w:hAnsi="宋体" w:cs="宋体" w:hint="eastAsia"/>
                <w:kern w:val="0"/>
                <w:szCs w:val="21"/>
              </w:rPr>
              <w:t>引进资助的权利，并保证不追究任何单位和个人相关责任。</w:t>
            </w:r>
          </w:p>
          <w:p w:rsidR="0050635C" w:rsidRPr="00DA3B06" w:rsidRDefault="0050635C" w:rsidP="004C47FC">
            <w:pPr>
              <w:autoSpaceDE w:val="0"/>
              <w:autoSpaceDN w:val="0"/>
              <w:adjustRightInd w:val="0"/>
              <w:ind w:firstLine="420"/>
              <w:jc w:val="left"/>
              <w:rPr>
                <w:rFonts w:ascii="宋体" w:eastAsia="宋体" w:hAnsi="宋体" w:cs="宋体"/>
                <w:kern w:val="0"/>
                <w:szCs w:val="21"/>
              </w:rPr>
            </w:pPr>
          </w:p>
          <w:p w:rsidR="0050635C" w:rsidRPr="00DA3B06" w:rsidRDefault="0050635C" w:rsidP="004C47FC">
            <w:pPr>
              <w:autoSpaceDE w:val="0"/>
              <w:autoSpaceDN w:val="0"/>
              <w:adjustRightInd w:val="0"/>
              <w:ind w:firstLineChars="200" w:firstLine="420"/>
              <w:jc w:val="left"/>
              <w:rPr>
                <w:rFonts w:ascii="宋体" w:eastAsia="宋体" w:hAnsi="宋体" w:cs="宋体"/>
                <w:kern w:val="0"/>
                <w:szCs w:val="21"/>
              </w:rPr>
            </w:pPr>
            <w:r w:rsidRPr="00DA3B06">
              <w:rPr>
                <w:rFonts w:ascii="宋体" w:eastAsia="宋体" w:hAnsi="宋体" w:cs="宋体" w:hint="eastAsia"/>
                <w:kern w:val="0"/>
                <w:szCs w:val="21"/>
              </w:rPr>
              <w:t>特此承诺！</w:t>
            </w:r>
          </w:p>
          <w:p w:rsidR="0050635C" w:rsidRPr="00DA3B06" w:rsidRDefault="0050635C" w:rsidP="004C47FC">
            <w:pPr>
              <w:autoSpaceDE w:val="0"/>
              <w:autoSpaceDN w:val="0"/>
              <w:adjustRightInd w:val="0"/>
              <w:ind w:firstLineChars="200" w:firstLine="420"/>
              <w:jc w:val="left"/>
              <w:rPr>
                <w:rFonts w:ascii="宋体" w:eastAsia="宋体" w:hAnsi="宋体" w:cs="宋体"/>
                <w:kern w:val="0"/>
                <w:szCs w:val="21"/>
              </w:rPr>
            </w:pPr>
          </w:p>
          <w:p w:rsidR="0050635C" w:rsidRPr="00DA3B06" w:rsidRDefault="0050635C" w:rsidP="004C47FC">
            <w:pPr>
              <w:autoSpaceDE w:val="0"/>
              <w:autoSpaceDN w:val="0"/>
              <w:adjustRightInd w:val="0"/>
              <w:ind w:firstLineChars="200" w:firstLine="420"/>
              <w:jc w:val="left"/>
              <w:rPr>
                <w:rFonts w:ascii="宋体" w:eastAsia="宋体" w:hAnsi="宋体" w:cs="宋体"/>
                <w:kern w:val="0"/>
                <w:szCs w:val="21"/>
              </w:rPr>
            </w:pPr>
            <w:r w:rsidRPr="00DA3B06">
              <w:rPr>
                <w:rFonts w:ascii="宋体" w:eastAsia="宋体" w:hAnsi="宋体" w:cs="宋体" w:hint="eastAsia"/>
                <w:kern w:val="0"/>
                <w:szCs w:val="21"/>
              </w:rPr>
              <w:t>主要负责人(签名)：                          单位(公章)：</w:t>
            </w:r>
          </w:p>
          <w:p w:rsidR="0050635C" w:rsidRPr="00DA3B06" w:rsidRDefault="0050635C" w:rsidP="004C47FC">
            <w:pPr>
              <w:autoSpaceDE w:val="0"/>
              <w:autoSpaceDN w:val="0"/>
              <w:adjustRightInd w:val="0"/>
              <w:ind w:firstLineChars="200" w:firstLine="420"/>
              <w:jc w:val="left"/>
              <w:rPr>
                <w:rFonts w:ascii="宋体" w:eastAsia="宋体" w:hAnsi="宋体" w:cs="宋体"/>
                <w:kern w:val="0"/>
                <w:szCs w:val="21"/>
              </w:rPr>
            </w:pPr>
          </w:p>
          <w:p w:rsidR="0050635C" w:rsidRPr="00DA3B06" w:rsidRDefault="0050635C" w:rsidP="004C47FC">
            <w:pPr>
              <w:autoSpaceDE w:val="0"/>
              <w:autoSpaceDN w:val="0"/>
              <w:adjustRightInd w:val="0"/>
              <w:ind w:firstLineChars="200" w:firstLine="420"/>
              <w:jc w:val="left"/>
              <w:rPr>
                <w:rFonts w:ascii="宋体" w:eastAsia="宋体" w:hAnsi="宋体" w:cs="宋体"/>
                <w:kern w:val="0"/>
                <w:szCs w:val="21"/>
              </w:rPr>
            </w:pPr>
          </w:p>
          <w:p w:rsidR="0050635C" w:rsidRPr="00DA3B06" w:rsidRDefault="0050635C" w:rsidP="004C47FC">
            <w:pPr>
              <w:autoSpaceDE w:val="0"/>
              <w:autoSpaceDN w:val="0"/>
              <w:adjustRightInd w:val="0"/>
              <w:jc w:val="center"/>
              <w:rPr>
                <w:rFonts w:ascii="宋体" w:eastAsia="宋体" w:hAnsi="宋体" w:cs="宋体"/>
                <w:kern w:val="0"/>
                <w:szCs w:val="21"/>
              </w:rPr>
            </w:pPr>
            <w:r w:rsidRPr="00DA3B06">
              <w:rPr>
                <w:rFonts w:ascii="宋体" w:eastAsia="宋体" w:hAnsi="宋体" w:cs="宋体" w:hint="eastAsia"/>
                <w:kern w:val="0"/>
                <w:szCs w:val="21"/>
              </w:rPr>
              <w:t xml:space="preserve">                      日期：</w:t>
            </w:r>
          </w:p>
          <w:p w:rsidR="0050635C" w:rsidRPr="00DA3B06" w:rsidRDefault="0050635C" w:rsidP="004C47FC">
            <w:pPr>
              <w:autoSpaceDE w:val="0"/>
              <w:autoSpaceDN w:val="0"/>
              <w:adjustRightInd w:val="0"/>
              <w:jc w:val="center"/>
              <w:rPr>
                <w:rFonts w:ascii="宋体" w:eastAsia="宋体" w:hAnsi="宋体" w:cs="宋体"/>
                <w:b/>
                <w:kern w:val="0"/>
                <w:szCs w:val="21"/>
              </w:rPr>
            </w:pPr>
          </w:p>
        </w:tc>
      </w:tr>
    </w:tbl>
    <w:p w:rsidR="0050635C" w:rsidRPr="00DA3B06" w:rsidRDefault="0050635C" w:rsidP="004F0540">
      <w:pPr>
        <w:spacing w:line="640" w:lineRule="exact"/>
        <w:jc w:val="left"/>
        <w:rPr>
          <w:rFonts w:ascii="仿宋_GB2312" w:eastAsia="仿宋_GB2312"/>
          <w:b/>
          <w:sz w:val="32"/>
          <w:szCs w:val="32"/>
          <w:u w:val="single"/>
        </w:rPr>
        <w:sectPr w:rsidR="0050635C" w:rsidRPr="00DA3B06" w:rsidSect="00DD4CAD">
          <w:pgSz w:w="11906" w:h="16838"/>
          <w:pgMar w:top="1440" w:right="1134" w:bottom="1440" w:left="1134" w:header="851" w:footer="992" w:gutter="0"/>
          <w:cols w:space="425"/>
          <w:docGrid w:type="lines" w:linePitch="312"/>
        </w:sectPr>
      </w:pPr>
    </w:p>
    <w:tbl>
      <w:tblPr>
        <w:tblW w:w="8833" w:type="dxa"/>
        <w:jc w:val="center"/>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33"/>
      </w:tblGrid>
      <w:tr w:rsidR="0050635C" w:rsidRPr="00DA3B06" w:rsidTr="004C47FC">
        <w:trPr>
          <w:trHeight w:val="360"/>
          <w:jc w:val="center"/>
        </w:trPr>
        <w:tc>
          <w:tcPr>
            <w:tcW w:w="8833" w:type="dxa"/>
          </w:tcPr>
          <w:p w:rsidR="0050635C" w:rsidRPr="00DA3B06" w:rsidRDefault="003168DD" w:rsidP="004C47FC">
            <w:pPr>
              <w:rPr>
                <w:rFonts w:ascii="宋体" w:eastAsia="宋体" w:hAnsi="宋体"/>
                <w:b/>
                <w:szCs w:val="21"/>
              </w:rPr>
            </w:pPr>
            <w:r w:rsidRPr="003168DD">
              <w:rPr>
                <w:rFonts w:ascii="宋体" w:eastAsia="宋体" w:hAnsi="宋体" w:hint="eastAsia"/>
                <w:b/>
                <w:sz w:val="24"/>
                <w:szCs w:val="21"/>
              </w:rPr>
              <w:t>十</w:t>
            </w:r>
            <w:r w:rsidR="0050635C" w:rsidRPr="003168DD">
              <w:rPr>
                <w:rFonts w:ascii="宋体" w:eastAsia="宋体" w:hAnsi="宋体" w:hint="eastAsia"/>
                <w:b/>
                <w:sz w:val="24"/>
                <w:szCs w:val="21"/>
              </w:rPr>
              <w:t>、申报单位意见</w:t>
            </w:r>
          </w:p>
        </w:tc>
      </w:tr>
      <w:tr w:rsidR="0050635C" w:rsidRPr="00DA3B06" w:rsidTr="004C47FC">
        <w:trPr>
          <w:trHeight w:val="4069"/>
          <w:jc w:val="center"/>
        </w:trPr>
        <w:tc>
          <w:tcPr>
            <w:tcW w:w="8833" w:type="dxa"/>
          </w:tcPr>
          <w:p w:rsidR="0050635C" w:rsidRPr="00DA3B06" w:rsidRDefault="0050635C" w:rsidP="004C47FC">
            <w:pPr>
              <w:rPr>
                <w:rFonts w:ascii="宋体" w:eastAsia="宋体" w:hAnsi="宋体"/>
                <w:szCs w:val="21"/>
              </w:rPr>
            </w:pPr>
          </w:p>
          <w:p w:rsidR="0050635C" w:rsidRPr="00DA3B06" w:rsidRDefault="003168DD" w:rsidP="004C47FC">
            <w:pPr>
              <w:rPr>
                <w:rFonts w:ascii="宋体" w:eastAsia="宋体" w:hAnsi="宋体"/>
                <w:szCs w:val="21"/>
              </w:rPr>
            </w:pPr>
            <w:r>
              <w:rPr>
                <w:rFonts w:ascii="宋体" w:eastAsia="宋体" w:hAnsi="宋体" w:hint="eastAsia"/>
                <w:szCs w:val="21"/>
              </w:rPr>
              <w:t>经审核，该</w:t>
            </w:r>
            <w:r w:rsidR="0050635C" w:rsidRPr="00DA3B06">
              <w:rPr>
                <w:rFonts w:ascii="宋体" w:eastAsia="宋体" w:hAnsi="宋体" w:hint="eastAsia"/>
                <w:szCs w:val="21"/>
              </w:rPr>
              <w:t>申报书、申报附件等申报材料真实、合法、有效。如有弄虚作假，本单位自愿承担相关连带责任。</w:t>
            </w:r>
          </w:p>
          <w:p w:rsidR="0050635C" w:rsidRPr="00DA3B06" w:rsidRDefault="0050635C" w:rsidP="004C47FC">
            <w:pPr>
              <w:rPr>
                <w:rFonts w:ascii="宋体" w:eastAsia="宋体" w:hAnsi="宋体"/>
                <w:b/>
                <w:szCs w:val="21"/>
              </w:rPr>
            </w:pPr>
          </w:p>
          <w:p w:rsidR="0050635C" w:rsidRPr="00DA3B06" w:rsidRDefault="0050635C" w:rsidP="004C47FC">
            <w:pPr>
              <w:rPr>
                <w:rFonts w:ascii="宋体" w:eastAsia="宋体" w:hAnsi="宋体"/>
                <w:b/>
                <w:szCs w:val="21"/>
              </w:rPr>
            </w:pPr>
          </w:p>
          <w:p w:rsidR="0050635C" w:rsidRPr="00DA3B06" w:rsidRDefault="0050635C" w:rsidP="004C47FC">
            <w:pPr>
              <w:rPr>
                <w:rFonts w:ascii="宋体" w:eastAsia="宋体" w:hAnsi="宋体"/>
                <w:b/>
                <w:szCs w:val="21"/>
              </w:rPr>
            </w:pPr>
          </w:p>
          <w:p w:rsidR="0050635C" w:rsidRPr="00DA3B06" w:rsidRDefault="0050635C" w:rsidP="004C47FC">
            <w:pPr>
              <w:rPr>
                <w:rFonts w:ascii="宋体" w:eastAsia="宋体" w:hAnsi="宋体"/>
                <w:szCs w:val="21"/>
              </w:rPr>
            </w:pPr>
          </w:p>
          <w:p w:rsidR="0050635C" w:rsidRPr="00DA3B06" w:rsidRDefault="0050635C" w:rsidP="004C47FC">
            <w:pPr>
              <w:rPr>
                <w:rFonts w:ascii="宋体" w:eastAsia="宋体" w:hAnsi="宋体"/>
                <w:szCs w:val="21"/>
              </w:rPr>
            </w:pPr>
          </w:p>
          <w:p w:rsidR="0050635C" w:rsidRPr="00DA3B06" w:rsidRDefault="0050635C" w:rsidP="004C47FC">
            <w:pPr>
              <w:rPr>
                <w:rFonts w:ascii="宋体" w:eastAsia="宋体" w:hAnsi="宋体"/>
                <w:szCs w:val="21"/>
              </w:rPr>
            </w:pPr>
          </w:p>
          <w:p w:rsidR="0050635C" w:rsidRPr="00DA3B06" w:rsidRDefault="0050635C" w:rsidP="004C47FC">
            <w:pPr>
              <w:rPr>
                <w:rFonts w:ascii="宋体" w:eastAsia="宋体" w:hAnsi="宋体"/>
                <w:szCs w:val="21"/>
              </w:rPr>
            </w:pPr>
            <w:r w:rsidRPr="00DA3B06">
              <w:rPr>
                <w:rFonts w:ascii="宋体" w:eastAsia="宋体" w:hAnsi="宋体" w:hint="eastAsia"/>
                <w:szCs w:val="21"/>
              </w:rPr>
              <w:t>单位负责人（签名）:                               单位（公章）</w:t>
            </w:r>
          </w:p>
          <w:p w:rsidR="0050635C" w:rsidRPr="00DA3B06" w:rsidRDefault="0050635C" w:rsidP="004C47FC">
            <w:pPr>
              <w:rPr>
                <w:rFonts w:ascii="宋体" w:eastAsia="宋体" w:hAnsi="宋体"/>
                <w:szCs w:val="21"/>
              </w:rPr>
            </w:pPr>
          </w:p>
          <w:p w:rsidR="0050635C" w:rsidRPr="00DA3B06" w:rsidRDefault="0050635C" w:rsidP="004C47FC">
            <w:pPr>
              <w:rPr>
                <w:rFonts w:ascii="宋体" w:eastAsia="宋体" w:hAnsi="宋体"/>
                <w:szCs w:val="21"/>
              </w:rPr>
            </w:pPr>
          </w:p>
          <w:p w:rsidR="0050635C" w:rsidRPr="00DA3B06" w:rsidRDefault="0050635C" w:rsidP="004C47FC">
            <w:pPr>
              <w:rPr>
                <w:rFonts w:ascii="宋体" w:eastAsia="宋体" w:hAnsi="宋体"/>
                <w:szCs w:val="21"/>
              </w:rPr>
            </w:pPr>
            <w:r w:rsidRPr="00DA3B06">
              <w:rPr>
                <w:rFonts w:ascii="宋体" w:eastAsia="宋体" w:hAnsi="宋体" w:hint="eastAsia"/>
                <w:szCs w:val="21"/>
              </w:rPr>
              <w:t>日期：</w:t>
            </w:r>
          </w:p>
          <w:p w:rsidR="0050635C" w:rsidRPr="00DA3B06" w:rsidRDefault="0050635C" w:rsidP="004C47FC">
            <w:pPr>
              <w:rPr>
                <w:rFonts w:ascii="宋体" w:eastAsia="宋体" w:hAnsi="宋体"/>
                <w:szCs w:val="21"/>
              </w:rPr>
            </w:pPr>
          </w:p>
          <w:p w:rsidR="0050635C" w:rsidRPr="00DA3B06" w:rsidRDefault="0050635C" w:rsidP="004C47FC">
            <w:pPr>
              <w:rPr>
                <w:rFonts w:ascii="宋体" w:eastAsia="宋体" w:hAnsi="宋体"/>
                <w:b/>
                <w:szCs w:val="21"/>
              </w:rPr>
            </w:pPr>
          </w:p>
        </w:tc>
      </w:tr>
    </w:tbl>
    <w:p w:rsidR="004F0540" w:rsidRPr="00DA3B06" w:rsidRDefault="004F0540" w:rsidP="004F0540">
      <w:pPr>
        <w:spacing w:line="640" w:lineRule="exact"/>
        <w:jc w:val="left"/>
        <w:rPr>
          <w:rFonts w:ascii="仿宋_GB2312" w:eastAsia="仿宋_GB2312"/>
          <w:b/>
          <w:sz w:val="32"/>
          <w:szCs w:val="32"/>
          <w:u w:val="single"/>
        </w:rPr>
        <w:sectPr w:rsidR="004F0540" w:rsidRPr="00DA3B06" w:rsidSect="00DD4CAD">
          <w:pgSz w:w="11906" w:h="16838"/>
          <w:pgMar w:top="1440" w:right="1134" w:bottom="1440" w:left="1134" w:header="851" w:footer="992" w:gutter="0"/>
          <w:cols w:space="425"/>
          <w:docGrid w:type="lines" w:linePitch="312"/>
        </w:sectPr>
      </w:pPr>
    </w:p>
    <w:tbl>
      <w:tblPr>
        <w:tblW w:w="11358" w:type="dxa"/>
        <w:tblLook w:val="04A0"/>
      </w:tblPr>
      <w:tblGrid>
        <w:gridCol w:w="236"/>
        <w:gridCol w:w="412"/>
        <w:gridCol w:w="404"/>
        <w:gridCol w:w="310"/>
        <w:gridCol w:w="87"/>
        <w:gridCol w:w="272"/>
        <w:gridCol w:w="120"/>
        <w:gridCol w:w="239"/>
        <w:gridCol w:w="149"/>
        <w:gridCol w:w="210"/>
        <w:gridCol w:w="149"/>
        <w:gridCol w:w="210"/>
        <w:gridCol w:w="149"/>
        <w:gridCol w:w="210"/>
        <w:gridCol w:w="149"/>
        <w:gridCol w:w="359"/>
        <w:gridCol w:w="203"/>
        <w:gridCol w:w="156"/>
        <w:gridCol w:w="203"/>
        <w:gridCol w:w="359"/>
        <w:gridCol w:w="149"/>
        <w:gridCol w:w="210"/>
        <w:gridCol w:w="149"/>
        <w:gridCol w:w="73"/>
        <w:gridCol w:w="286"/>
        <w:gridCol w:w="139"/>
        <w:gridCol w:w="220"/>
        <w:gridCol w:w="222"/>
        <w:gridCol w:w="105"/>
        <w:gridCol w:w="320"/>
        <w:gridCol w:w="547"/>
        <w:gridCol w:w="222"/>
        <w:gridCol w:w="515"/>
        <w:gridCol w:w="222"/>
        <w:gridCol w:w="222"/>
        <w:gridCol w:w="515"/>
        <w:gridCol w:w="222"/>
        <w:gridCol w:w="222"/>
        <w:gridCol w:w="515"/>
        <w:gridCol w:w="255"/>
        <w:gridCol w:w="232"/>
        <w:gridCol w:w="487"/>
        <w:gridCol w:w="487"/>
        <w:gridCol w:w="236"/>
      </w:tblGrid>
      <w:tr w:rsidR="003168DD" w:rsidRPr="00DA3B06" w:rsidTr="00D57D17">
        <w:trPr>
          <w:gridAfter w:val="4"/>
          <w:wAfter w:w="1442" w:type="dxa"/>
          <w:trHeight w:val="642"/>
        </w:trPr>
        <w:tc>
          <w:tcPr>
            <w:tcW w:w="9916" w:type="dxa"/>
            <w:gridSpan w:val="40"/>
            <w:tcBorders>
              <w:top w:val="single" w:sz="4" w:space="0" w:color="auto"/>
              <w:left w:val="single" w:sz="4" w:space="0" w:color="auto"/>
              <w:bottom w:val="single" w:sz="4" w:space="0" w:color="auto"/>
              <w:right w:val="single" w:sz="4" w:space="0" w:color="auto"/>
            </w:tcBorders>
            <w:shd w:val="clear" w:color="auto" w:fill="auto"/>
            <w:vAlign w:val="center"/>
            <w:hideMark/>
          </w:tcPr>
          <w:p w:rsidR="003168DD" w:rsidRPr="003168DD" w:rsidRDefault="003168DD" w:rsidP="00D57D17">
            <w:pPr>
              <w:widowControl/>
              <w:jc w:val="left"/>
              <w:rPr>
                <w:rFonts w:asciiTheme="minorEastAsia" w:hAnsiTheme="minorEastAsia" w:cs="宋体"/>
                <w:b/>
                <w:kern w:val="0"/>
                <w:sz w:val="24"/>
                <w:szCs w:val="20"/>
              </w:rPr>
            </w:pPr>
            <w:r w:rsidRPr="003168DD">
              <w:rPr>
                <w:rFonts w:asciiTheme="minorEastAsia" w:hAnsiTheme="minorEastAsia" w:cs="宋体" w:hint="eastAsia"/>
                <w:b/>
                <w:kern w:val="0"/>
                <w:sz w:val="24"/>
                <w:szCs w:val="20"/>
              </w:rPr>
              <w:t>十一、属地人力资源和社会保障（社会事务）局审核意见</w:t>
            </w:r>
          </w:p>
        </w:tc>
      </w:tr>
      <w:tr w:rsidR="00D57D17" w:rsidRPr="00DA3B06" w:rsidTr="00D57D17">
        <w:trPr>
          <w:gridAfter w:val="4"/>
          <w:wAfter w:w="1442" w:type="dxa"/>
          <w:trHeight w:val="642"/>
        </w:trPr>
        <w:tc>
          <w:tcPr>
            <w:tcW w:w="9916" w:type="dxa"/>
            <w:gridSpan w:val="40"/>
            <w:tcBorders>
              <w:top w:val="single" w:sz="4" w:space="0" w:color="auto"/>
              <w:left w:val="single" w:sz="4" w:space="0" w:color="auto"/>
              <w:bottom w:val="single" w:sz="4" w:space="0" w:color="auto"/>
              <w:right w:val="single" w:sz="4" w:space="0" w:color="auto"/>
            </w:tcBorders>
            <w:shd w:val="clear" w:color="auto" w:fill="auto"/>
            <w:vAlign w:val="center"/>
            <w:hideMark/>
          </w:tcPr>
          <w:p w:rsidR="00D57D17" w:rsidRPr="00DA3B06" w:rsidRDefault="00D57D17" w:rsidP="00D57D17">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1.对以上材料的审核意见：</w:t>
            </w:r>
          </w:p>
        </w:tc>
      </w:tr>
      <w:tr w:rsidR="00D57D17" w:rsidRPr="00DA3B06" w:rsidTr="00D57D17">
        <w:trPr>
          <w:gridAfter w:val="4"/>
          <w:wAfter w:w="1442" w:type="dxa"/>
          <w:trHeight w:val="2596"/>
        </w:trPr>
        <w:tc>
          <w:tcPr>
            <w:tcW w:w="9916" w:type="dxa"/>
            <w:gridSpan w:val="4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r>
      <w:tr w:rsidR="00D57D17" w:rsidRPr="00DA3B06" w:rsidTr="00D57D17">
        <w:trPr>
          <w:gridAfter w:val="4"/>
          <w:wAfter w:w="1442" w:type="dxa"/>
          <w:trHeight w:val="720"/>
        </w:trPr>
        <w:tc>
          <w:tcPr>
            <w:tcW w:w="9916" w:type="dxa"/>
            <w:gridSpan w:val="40"/>
            <w:tcBorders>
              <w:top w:val="nil"/>
              <w:left w:val="single" w:sz="4" w:space="0" w:color="auto"/>
              <w:bottom w:val="single" w:sz="4" w:space="0" w:color="auto"/>
              <w:right w:val="single" w:sz="4" w:space="0" w:color="auto"/>
            </w:tcBorders>
            <w:shd w:val="clear" w:color="auto" w:fill="auto"/>
            <w:vAlign w:val="center"/>
            <w:hideMark/>
          </w:tcPr>
          <w:p w:rsidR="00D57D17" w:rsidRPr="00DA3B06" w:rsidRDefault="00D57D17" w:rsidP="00D57D17">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2.推荐理由：</w:t>
            </w:r>
          </w:p>
        </w:tc>
      </w:tr>
      <w:tr w:rsidR="00D57D17" w:rsidRPr="00DA3B06" w:rsidTr="0050635C">
        <w:trPr>
          <w:gridAfter w:val="4"/>
          <w:wAfter w:w="1442" w:type="dxa"/>
          <w:trHeight w:val="2659"/>
        </w:trPr>
        <w:tc>
          <w:tcPr>
            <w:tcW w:w="9916" w:type="dxa"/>
            <w:gridSpan w:val="4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r>
      <w:tr w:rsidR="00D57D17" w:rsidRPr="00DA3B06" w:rsidTr="00D57D17">
        <w:trPr>
          <w:gridAfter w:val="4"/>
          <w:wAfter w:w="1442" w:type="dxa"/>
          <w:trHeight w:val="600"/>
        </w:trPr>
        <w:tc>
          <w:tcPr>
            <w:tcW w:w="9916" w:type="dxa"/>
            <w:gridSpan w:val="40"/>
            <w:tcBorders>
              <w:top w:val="single" w:sz="4" w:space="0" w:color="auto"/>
              <w:left w:val="single" w:sz="4" w:space="0" w:color="auto"/>
              <w:bottom w:val="single" w:sz="4" w:space="0" w:color="auto"/>
              <w:right w:val="single" w:sz="4" w:space="0" w:color="auto"/>
            </w:tcBorders>
            <w:shd w:val="clear" w:color="auto" w:fill="auto"/>
            <w:vAlign w:val="center"/>
            <w:hideMark/>
          </w:tcPr>
          <w:p w:rsidR="00D57D17" w:rsidRPr="00DA3B06" w:rsidRDefault="00D57D17" w:rsidP="00D57D17">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3.可提供的支持措施：</w:t>
            </w:r>
          </w:p>
        </w:tc>
      </w:tr>
      <w:tr w:rsidR="00D57D17" w:rsidRPr="00DA3B06" w:rsidTr="00D57D17">
        <w:trPr>
          <w:gridAfter w:val="4"/>
          <w:wAfter w:w="1442" w:type="dxa"/>
          <w:trHeight w:val="2805"/>
        </w:trPr>
        <w:tc>
          <w:tcPr>
            <w:tcW w:w="9916" w:type="dxa"/>
            <w:gridSpan w:val="4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r>
      <w:tr w:rsidR="00D57D17" w:rsidRPr="00DA3B06" w:rsidTr="00D57D17">
        <w:trPr>
          <w:trHeight w:val="679"/>
        </w:trPr>
        <w:tc>
          <w:tcPr>
            <w:tcW w:w="236" w:type="dxa"/>
            <w:tcBorders>
              <w:top w:val="nil"/>
              <w:left w:val="nil"/>
              <w:bottom w:val="nil"/>
              <w:right w:val="nil"/>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p>
        </w:tc>
        <w:tc>
          <w:tcPr>
            <w:tcW w:w="412" w:type="dxa"/>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404" w:type="dxa"/>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397"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392"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388"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359" w:type="dxa"/>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711" w:type="dxa"/>
            <w:gridSpan w:val="3"/>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222" w:type="dxa"/>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425"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547" w:type="dxa"/>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222" w:type="dxa"/>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515" w:type="dxa"/>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222" w:type="dxa"/>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222" w:type="dxa"/>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515" w:type="dxa"/>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222" w:type="dxa"/>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222" w:type="dxa"/>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515" w:type="dxa"/>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487"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487" w:type="dxa"/>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487" w:type="dxa"/>
            <w:tcBorders>
              <w:top w:val="nil"/>
              <w:left w:val="nil"/>
              <w:bottom w:val="nil"/>
              <w:right w:val="nil"/>
            </w:tcBorders>
            <w:shd w:val="clear" w:color="auto" w:fill="auto"/>
            <w:noWrap/>
            <w:vAlign w:val="center"/>
            <w:hideMark/>
          </w:tcPr>
          <w:p w:rsidR="00D57D17" w:rsidRPr="00DA3B06" w:rsidRDefault="00D57D17" w:rsidP="00D57D17">
            <w:pPr>
              <w:widowControl/>
              <w:jc w:val="center"/>
              <w:rPr>
                <w:rFonts w:ascii="黑体" w:eastAsia="黑体" w:hAnsi="黑体" w:cs="宋体"/>
                <w:kern w:val="0"/>
                <w:sz w:val="20"/>
                <w:szCs w:val="20"/>
              </w:rPr>
            </w:pPr>
          </w:p>
        </w:tc>
        <w:tc>
          <w:tcPr>
            <w:tcW w:w="236" w:type="dxa"/>
            <w:tcBorders>
              <w:top w:val="nil"/>
              <w:left w:val="nil"/>
              <w:bottom w:val="nil"/>
              <w:right w:val="nil"/>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p>
        </w:tc>
      </w:tr>
      <w:tr w:rsidR="00D57D17" w:rsidRPr="00DA3B06" w:rsidTr="00D57D17">
        <w:trPr>
          <w:gridAfter w:val="4"/>
          <w:wAfter w:w="1442" w:type="dxa"/>
          <w:trHeight w:val="285"/>
        </w:trPr>
        <w:tc>
          <w:tcPr>
            <w:tcW w:w="1362" w:type="dxa"/>
            <w:gridSpan w:val="4"/>
            <w:tcBorders>
              <w:top w:val="nil"/>
              <w:left w:val="nil"/>
              <w:bottom w:val="nil"/>
              <w:right w:val="nil"/>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主要负责人签字：</w:t>
            </w:r>
          </w:p>
        </w:tc>
        <w:tc>
          <w:tcPr>
            <w:tcW w:w="359"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p>
        </w:tc>
        <w:tc>
          <w:tcPr>
            <w:tcW w:w="711" w:type="dxa"/>
            <w:gridSpan w:val="3"/>
            <w:tcBorders>
              <w:top w:val="nil"/>
              <w:left w:val="nil"/>
              <w:bottom w:val="nil"/>
              <w:right w:val="nil"/>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p>
        </w:tc>
        <w:tc>
          <w:tcPr>
            <w:tcW w:w="359" w:type="dxa"/>
            <w:tcBorders>
              <w:top w:val="nil"/>
              <w:left w:val="nil"/>
              <w:bottom w:val="nil"/>
              <w:right w:val="nil"/>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p>
        </w:tc>
        <w:tc>
          <w:tcPr>
            <w:tcW w:w="222"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p>
        </w:tc>
        <w:tc>
          <w:tcPr>
            <w:tcW w:w="425" w:type="dxa"/>
            <w:gridSpan w:val="2"/>
            <w:tcBorders>
              <w:top w:val="nil"/>
              <w:left w:val="nil"/>
              <w:bottom w:val="nil"/>
              <w:right w:val="nil"/>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p>
        </w:tc>
        <w:tc>
          <w:tcPr>
            <w:tcW w:w="4324" w:type="dxa"/>
            <w:gridSpan w:val="14"/>
            <w:tcBorders>
              <w:top w:val="nil"/>
              <w:left w:val="nil"/>
              <w:bottom w:val="nil"/>
              <w:right w:val="nil"/>
            </w:tcBorders>
            <w:shd w:val="clear" w:color="auto" w:fill="auto"/>
            <w:vAlign w:val="center"/>
            <w:hideMark/>
          </w:tcPr>
          <w:p w:rsidR="00D57D17" w:rsidRPr="00DA3B06" w:rsidRDefault="00D57D17" w:rsidP="00D57D17">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单位（公章）</w:t>
            </w:r>
          </w:p>
        </w:tc>
      </w:tr>
      <w:tr w:rsidR="00D57D17" w:rsidRPr="00DA3B06" w:rsidTr="00D57D17">
        <w:trPr>
          <w:gridAfter w:val="4"/>
          <w:wAfter w:w="1442" w:type="dxa"/>
          <w:trHeight w:val="285"/>
        </w:trPr>
        <w:tc>
          <w:tcPr>
            <w:tcW w:w="5167" w:type="dxa"/>
            <w:gridSpan w:val="24"/>
            <w:tcBorders>
              <w:top w:val="nil"/>
              <w:left w:val="nil"/>
              <w:bottom w:val="nil"/>
              <w:right w:val="nil"/>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p>
        </w:tc>
        <w:tc>
          <w:tcPr>
            <w:tcW w:w="425" w:type="dxa"/>
            <w:gridSpan w:val="2"/>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p>
        </w:tc>
        <w:tc>
          <w:tcPr>
            <w:tcW w:w="547" w:type="dxa"/>
            <w:gridSpan w:val="3"/>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p>
        </w:tc>
        <w:tc>
          <w:tcPr>
            <w:tcW w:w="3777" w:type="dxa"/>
            <w:gridSpan w:val="11"/>
            <w:tcBorders>
              <w:top w:val="nil"/>
              <w:left w:val="nil"/>
              <w:bottom w:val="nil"/>
              <w:right w:val="nil"/>
            </w:tcBorders>
            <w:shd w:val="clear" w:color="auto" w:fill="auto"/>
            <w:vAlign w:val="center"/>
            <w:hideMark/>
          </w:tcPr>
          <w:p w:rsidR="00D57D17" w:rsidRPr="00DA3B06" w:rsidRDefault="00D57D17" w:rsidP="00D57D17">
            <w:pPr>
              <w:widowControl/>
              <w:jc w:val="left"/>
              <w:rPr>
                <w:rFonts w:ascii="黑体" w:eastAsia="黑体" w:hAnsi="黑体" w:cs="宋体"/>
                <w:kern w:val="0"/>
                <w:sz w:val="20"/>
                <w:szCs w:val="20"/>
              </w:rPr>
            </w:pPr>
          </w:p>
        </w:tc>
      </w:tr>
      <w:tr w:rsidR="00D57D17" w:rsidRPr="00DA3B06" w:rsidTr="00D57D17">
        <w:trPr>
          <w:trHeight w:val="285"/>
        </w:trPr>
        <w:tc>
          <w:tcPr>
            <w:tcW w:w="236" w:type="dxa"/>
            <w:tcBorders>
              <w:top w:val="nil"/>
              <w:left w:val="nil"/>
              <w:bottom w:val="nil"/>
              <w:right w:val="nil"/>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p>
        </w:tc>
        <w:tc>
          <w:tcPr>
            <w:tcW w:w="412" w:type="dxa"/>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p>
        </w:tc>
        <w:tc>
          <w:tcPr>
            <w:tcW w:w="404" w:type="dxa"/>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p>
        </w:tc>
        <w:tc>
          <w:tcPr>
            <w:tcW w:w="397" w:type="dxa"/>
            <w:gridSpan w:val="2"/>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p>
        </w:tc>
        <w:tc>
          <w:tcPr>
            <w:tcW w:w="392" w:type="dxa"/>
            <w:gridSpan w:val="2"/>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p>
        </w:tc>
        <w:tc>
          <w:tcPr>
            <w:tcW w:w="388" w:type="dxa"/>
            <w:gridSpan w:val="2"/>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p>
        </w:tc>
        <w:tc>
          <w:tcPr>
            <w:tcW w:w="359" w:type="dxa"/>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p>
        </w:tc>
        <w:tc>
          <w:tcPr>
            <w:tcW w:w="711" w:type="dxa"/>
            <w:gridSpan w:val="3"/>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p>
        </w:tc>
        <w:tc>
          <w:tcPr>
            <w:tcW w:w="359" w:type="dxa"/>
            <w:gridSpan w:val="2"/>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p>
        </w:tc>
        <w:tc>
          <w:tcPr>
            <w:tcW w:w="1416" w:type="dxa"/>
            <w:gridSpan w:val="5"/>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p>
        </w:tc>
        <w:tc>
          <w:tcPr>
            <w:tcW w:w="515" w:type="dxa"/>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r w:rsidRPr="00DA3B06">
              <w:rPr>
                <w:rFonts w:ascii="黑体" w:eastAsia="黑体" w:hAnsi="黑体" w:cs="宋体" w:hint="eastAsia"/>
                <w:kern w:val="0"/>
                <w:sz w:val="20"/>
                <w:szCs w:val="20"/>
              </w:rPr>
              <w:t>年</w:t>
            </w:r>
          </w:p>
        </w:tc>
        <w:tc>
          <w:tcPr>
            <w:tcW w:w="444" w:type="dxa"/>
            <w:gridSpan w:val="2"/>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p>
        </w:tc>
        <w:tc>
          <w:tcPr>
            <w:tcW w:w="515" w:type="dxa"/>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r w:rsidRPr="00DA3B06">
              <w:rPr>
                <w:rFonts w:ascii="黑体" w:eastAsia="黑体" w:hAnsi="黑体" w:cs="宋体" w:hint="eastAsia"/>
                <w:kern w:val="0"/>
                <w:sz w:val="20"/>
                <w:szCs w:val="20"/>
              </w:rPr>
              <w:t xml:space="preserve">月 </w:t>
            </w:r>
          </w:p>
        </w:tc>
        <w:tc>
          <w:tcPr>
            <w:tcW w:w="444" w:type="dxa"/>
            <w:gridSpan w:val="2"/>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p>
        </w:tc>
        <w:tc>
          <w:tcPr>
            <w:tcW w:w="515" w:type="dxa"/>
            <w:tcBorders>
              <w:top w:val="nil"/>
              <w:left w:val="nil"/>
              <w:bottom w:val="nil"/>
              <w:right w:val="nil"/>
            </w:tcBorders>
            <w:shd w:val="clear" w:color="auto" w:fill="auto"/>
            <w:vAlign w:val="center"/>
            <w:hideMark/>
          </w:tcPr>
          <w:p w:rsidR="00D57D17" w:rsidRPr="00DA3B06" w:rsidRDefault="00D57D17" w:rsidP="00D57D17">
            <w:pPr>
              <w:widowControl/>
              <w:jc w:val="center"/>
              <w:rPr>
                <w:rFonts w:ascii="黑体" w:eastAsia="黑体" w:hAnsi="黑体" w:cs="宋体"/>
                <w:kern w:val="0"/>
                <w:sz w:val="20"/>
                <w:szCs w:val="20"/>
              </w:rPr>
            </w:pPr>
            <w:r w:rsidRPr="00DA3B06">
              <w:rPr>
                <w:rFonts w:ascii="黑体" w:eastAsia="黑体" w:hAnsi="黑体" w:cs="宋体" w:hint="eastAsia"/>
                <w:kern w:val="0"/>
                <w:sz w:val="20"/>
                <w:szCs w:val="20"/>
              </w:rPr>
              <w:t xml:space="preserve">日 </w:t>
            </w:r>
          </w:p>
        </w:tc>
        <w:tc>
          <w:tcPr>
            <w:tcW w:w="487" w:type="dxa"/>
            <w:gridSpan w:val="2"/>
            <w:tcBorders>
              <w:top w:val="nil"/>
              <w:left w:val="nil"/>
              <w:bottom w:val="nil"/>
              <w:right w:val="nil"/>
            </w:tcBorders>
            <w:shd w:val="clear" w:color="auto" w:fill="auto"/>
            <w:vAlign w:val="center"/>
            <w:hideMark/>
          </w:tcPr>
          <w:p w:rsidR="00D57D17" w:rsidRPr="00DA3B06" w:rsidRDefault="00D57D17" w:rsidP="00D57D17">
            <w:pPr>
              <w:widowControl/>
              <w:jc w:val="left"/>
              <w:rPr>
                <w:rFonts w:ascii="黑体" w:eastAsia="黑体" w:hAnsi="黑体" w:cs="宋体"/>
                <w:kern w:val="0"/>
                <w:sz w:val="20"/>
                <w:szCs w:val="20"/>
              </w:rPr>
            </w:pPr>
          </w:p>
        </w:tc>
        <w:tc>
          <w:tcPr>
            <w:tcW w:w="487" w:type="dxa"/>
            <w:tcBorders>
              <w:top w:val="nil"/>
              <w:left w:val="nil"/>
              <w:bottom w:val="nil"/>
              <w:right w:val="nil"/>
            </w:tcBorders>
            <w:shd w:val="clear" w:color="auto" w:fill="auto"/>
            <w:vAlign w:val="center"/>
            <w:hideMark/>
          </w:tcPr>
          <w:p w:rsidR="00D57D17" w:rsidRPr="00DA3B06" w:rsidRDefault="00D57D17" w:rsidP="00D57D17">
            <w:pPr>
              <w:widowControl/>
              <w:jc w:val="left"/>
              <w:rPr>
                <w:rFonts w:ascii="黑体" w:eastAsia="黑体" w:hAnsi="黑体" w:cs="宋体"/>
                <w:kern w:val="0"/>
                <w:sz w:val="20"/>
                <w:szCs w:val="20"/>
              </w:rPr>
            </w:pPr>
          </w:p>
        </w:tc>
        <w:tc>
          <w:tcPr>
            <w:tcW w:w="487" w:type="dxa"/>
            <w:tcBorders>
              <w:top w:val="nil"/>
              <w:left w:val="nil"/>
              <w:bottom w:val="nil"/>
              <w:right w:val="nil"/>
            </w:tcBorders>
            <w:shd w:val="clear" w:color="auto" w:fill="auto"/>
            <w:vAlign w:val="center"/>
            <w:hideMark/>
          </w:tcPr>
          <w:p w:rsidR="00D57D17" w:rsidRPr="00DA3B06" w:rsidRDefault="00D57D17" w:rsidP="00D57D17">
            <w:pPr>
              <w:widowControl/>
              <w:jc w:val="left"/>
              <w:rPr>
                <w:rFonts w:ascii="黑体" w:eastAsia="黑体" w:hAnsi="黑体" w:cs="宋体"/>
                <w:kern w:val="0"/>
                <w:sz w:val="20"/>
                <w:szCs w:val="20"/>
              </w:rPr>
            </w:pPr>
          </w:p>
        </w:tc>
        <w:tc>
          <w:tcPr>
            <w:tcW w:w="236" w:type="dxa"/>
            <w:tcBorders>
              <w:top w:val="nil"/>
              <w:left w:val="nil"/>
              <w:bottom w:val="nil"/>
              <w:right w:val="nil"/>
            </w:tcBorders>
            <w:shd w:val="clear" w:color="auto" w:fill="auto"/>
            <w:noWrap/>
            <w:vAlign w:val="center"/>
            <w:hideMark/>
          </w:tcPr>
          <w:p w:rsidR="00D57D17" w:rsidRPr="00DA3B06" w:rsidRDefault="00D57D17" w:rsidP="00D57D17">
            <w:pPr>
              <w:widowControl/>
              <w:jc w:val="left"/>
              <w:rPr>
                <w:rFonts w:ascii="黑体" w:eastAsia="黑体" w:hAnsi="黑体" w:cs="宋体"/>
                <w:kern w:val="0"/>
                <w:sz w:val="20"/>
                <w:szCs w:val="20"/>
              </w:rPr>
            </w:pPr>
          </w:p>
        </w:tc>
      </w:tr>
    </w:tbl>
    <w:p w:rsidR="004F0540" w:rsidRPr="00DA3B06" w:rsidRDefault="004F0540" w:rsidP="004F0540">
      <w:pPr>
        <w:spacing w:line="640" w:lineRule="exact"/>
        <w:jc w:val="center"/>
        <w:rPr>
          <w:rFonts w:asciiTheme="minorEastAsia" w:hAnsiTheme="minorEastAsia"/>
          <w:b/>
          <w:sz w:val="36"/>
          <w:szCs w:val="36"/>
        </w:rPr>
        <w:sectPr w:rsidR="004F0540" w:rsidRPr="00DA3B06" w:rsidSect="00DD4CAD">
          <w:pgSz w:w="11906" w:h="16838"/>
          <w:pgMar w:top="1440" w:right="1134" w:bottom="1440" w:left="1134" w:header="851" w:footer="992" w:gutter="0"/>
          <w:cols w:space="425"/>
          <w:docGrid w:type="lines" w:linePitch="312"/>
        </w:sectPr>
      </w:pPr>
    </w:p>
    <w:tbl>
      <w:tblPr>
        <w:tblW w:w="9920" w:type="dxa"/>
        <w:tblInd w:w="93" w:type="dxa"/>
        <w:tblLook w:val="04A0"/>
      </w:tblPr>
      <w:tblGrid>
        <w:gridCol w:w="222"/>
        <w:gridCol w:w="222"/>
        <w:gridCol w:w="222"/>
        <w:gridCol w:w="222"/>
        <w:gridCol w:w="222"/>
        <w:gridCol w:w="222"/>
        <w:gridCol w:w="222"/>
        <w:gridCol w:w="222"/>
        <w:gridCol w:w="222"/>
        <w:gridCol w:w="222"/>
        <w:gridCol w:w="222"/>
        <w:gridCol w:w="222"/>
        <w:gridCol w:w="222"/>
        <w:gridCol w:w="222"/>
        <w:gridCol w:w="222"/>
        <w:gridCol w:w="222"/>
        <w:gridCol w:w="222"/>
        <w:gridCol w:w="499"/>
        <w:gridCol w:w="499"/>
        <w:gridCol w:w="584"/>
        <w:gridCol w:w="499"/>
        <w:gridCol w:w="499"/>
        <w:gridCol w:w="584"/>
        <w:gridCol w:w="499"/>
        <w:gridCol w:w="499"/>
        <w:gridCol w:w="584"/>
        <w:gridCol w:w="499"/>
        <w:gridCol w:w="901"/>
      </w:tblGrid>
      <w:tr w:rsidR="0050635C" w:rsidRPr="00DA3B06" w:rsidTr="0050635C">
        <w:trPr>
          <w:trHeight w:val="1020"/>
        </w:trPr>
        <w:tc>
          <w:tcPr>
            <w:tcW w:w="9920"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rsidR="0050635C" w:rsidRPr="00DA3B06" w:rsidRDefault="003168DD" w:rsidP="003168DD">
            <w:pPr>
              <w:widowControl/>
              <w:jc w:val="left"/>
              <w:rPr>
                <w:rFonts w:ascii="宋体" w:eastAsia="宋体" w:hAnsi="宋体" w:cs="宋体"/>
                <w:b/>
                <w:bCs/>
                <w:kern w:val="0"/>
                <w:sz w:val="24"/>
                <w:szCs w:val="24"/>
              </w:rPr>
            </w:pPr>
            <w:r>
              <w:rPr>
                <w:rFonts w:ascii="宋体" w:eastAsia="宋体" w:hAnsi="宋体" w:cs="宋体" w:hint="eastAsia"/>
                <w:b/>
                <w:bCs/>
                <w:kern w:val="0"/>
                <w:sz w:val="24"/>
                <w:szCs w:val="24"/>
              </w:rPr>
              <w:t>十二、</w:t>
            </w:r>
            <w:r w:rsidR="0050635C" w:rsidRPr="00DA3B06">
              <w:rPr>
                <w:rFonts w:ascii="宋体" w:eastAsia="宋体" w:hAnsi="宋体" w:cs="宋体" w:hint="eastAsia"/>
                <w:b/>
                <w:bCs/>
                <w:kern w:val="0"/>
                <w:sz w:val="24"/>
                <w:szCs w:val="24"/>
              </w:rPr>
              <w:t>江门市人力资源和社会保障局审核意见</w:t>
            </w:r>
          </w:p>
        </w:tc>
      </w:tr>
      <w:tr w:rsidR="0050635C" w:rsidRPr="00DA3B06" w:rsidTr="0050635C">
        <w:trPr>
          <w:trHeight w:val="1935"/>
        </w:trPr>
        <w:tc>
          <w:tcPr>
            <w:tcW w:w="9920" w:type="dxa"/>
            <w:gridSpan w:val="28"/>
            <w:tcBorders>
              <w:top w:val="nil"/>
              <w:left w:val="single" w:sz="4" w:space="0" w:color="auto"/>
              <w:bottom w:val="nil"/>
              <w:right w:val="single" w:sz="4" w:space="0" w:color="000000"/>
            </w:tcBorders>
            <w:shd w:val="clear" w:color="auto" w:fill="auto"/>
            <w:vAlign w:val="bottom"/>
            <w:hideMark/>
          </w:tcPr>
          <w:p w:rsidR="0050635C" w:rsidRPr="00DA3B06" w:rsidRDefault="0050635C" w:rsidP="0050635C">
            <w:pPr>
              <w:widowControl/>
              <w:jc w:val="center"/>
              <w:rPr>
                <w:rFonts w:ascii="黑体" w:eastAsia="黑体" w:hAnsi="黑体" w:cs="宋体"/>
                <w:kern w:val="0"/>
                <w:sz w:val="20"/>
                <w:szCs w:val="20"/>
              </w:rPr>
            </w:pPr>
            <w:r w:rsidRPr="00DA3B06">
              <w:rPr>
                <w:rFonts w:ascii="黑体" w:eastAsia="黑体" w:hAnsi="黑体" w:cs="宋体" w:hint="eastAsia"/>
                <w:kern w:val="0"/>
                <w:sz w:val="20"/>
                <w:szCs w:val="20"/>
              </w:rPr>
              <w:t xml:space="preserve">                                    </w:t>
            </w:r>
            <w:r w:rsidRPr="00DA3B06">
              <w:rPr>
                <w:rFonts w:ascii="黑体" w:eastAsia="黑体" w:hAnsi="黑体" w:cs="宋体" w:hint="eastAsia"/>
                <w:kern w:val="0"/>
                <w:sz w:val="20"/>
                <w:szCs w:val="20"/>
              </w:rPr>
              <w:br/>
              <w:t xml:space="preserve">                        </w:t>
            </w:r>
          </w:p>
        </w:tc>
      </w:tr>
      <w:tr w:rsidR="0050635C" w:rsidRPr="00DA3B06" w:rsidTr="0050635C">
        <w:trPr>
          <w:trHeight w:val="360"/>
        </w:trPr>
        <w:tc>
          <w:tcPr>
            <w:tcW w:w="81" w:type="dxa"/>
            <w:tcBorders>
              <w:top w:val="nil"/>
              <w:left w:val="single" w:sz="4" w:space="0" w:color="auto"/>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81"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1"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1"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556" w:type="dxa"/>
            <w:gridSpan w:val="11"/>
            <w:tcBorders>
              <w:top w:val="nil"/>
              <w:left w:val="nil"/>
              <w:bottom w:val="nil"/>
              <w:right w:val="single" w:sz="4" w:space="0" w:color="000000"/>
            </w:tcBorders>
            <w:shd w:val="clear" w:color="auto" w:fill="auto"/>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单位（公章）</w:t>
            </w:r>
          </w:p>
        </w:tc>
      </w:tr>
      <w:tr w:rsidR="0050635C" w:rsidRPr="00DA3B06" w:rsidTr="0050635C">
        <w:trPr>
          <w:trHeight w:val="285"/>
        </w:trPr>
        <w:tc>
          <w:tcPr>
            <w:tcW w:w="81" w:type="dxa"/>
            <w:tcBorders>
              <w:top w:val="nil"/>
              <w:left w:val="single" w:sz="4" w:space="0" w:color="auto"/>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81"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1"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1"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0" w:type="dxa"/>
            <w:tcBorders>
              <w:top w:val="nil"/>
              <w:left w:val="nil"/>
              <w:bottom w:val="nil"/>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p>
        </w:tc>
        <w:tc>
          <w:tcPr>
            <w:tcW w:w="8556" w:type="dxa"/>
            <w:gridSpan w:val="11"/>
            <w:tcBorders>
              <w:top w:val="nil"/>
              <w:left w:val="nil"/>
              <w:bottom w:val="nil"/>
              <w:right w:val="single" w:sz="4" w:space="0" w:color="000000"/>
            </w:tcBorders>
            <w:shd w:val="clear" w:color="auto" w:fill="auto"/>
            <w:vAlign w:val="center"/>
            <w:hideMark/>
          </w:tcPr>
          <w:p w:rsidR="0050635C" w:rsidRPr="00DA3B06" w:rsidRDefault="0050635C" w:rsidP="0050635C">
            <w:pPr>
              <w:widowControl/>
              <w:jc w:val="left"/>
              <w:rPr>
                <w:rFonts w:ascii="黑体" w:eastAsia="黑体" w:hAnsi="黑体" w:cs="宋体"/>
                <w:kern w:val="0"/>
                <w:sz w:val="20"/>
                <w:szCs w:val="20"/>
              </w:rPr>
            </w:pPr>
          </w:p>
        </w:tc>
      </w:tr>
      <w:tr w:rsidR="0050635C" w:rsidRPr="00DA3B06" w:rsidTr="0050635C">
        <w:trPr>
          <w:trHeight w:val="285"/>
        </w:trPr>
        <w:tc>
          <w:tcPr>
            <w:tcW w:w="81" w:type="dxa"/>
            <w:tcBorders>
              <w:top w:val="nil"/>
              <w:left w:val="single" w:sz="4" w:space="0" w:color="auto"/>
              <w:bottom w:val="single" w:sz="4" w:space="0" w:color="auto"/>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81" w:type="dxa"/>
            <w:tcBorders>
              <w:top w:val="nil"/>
              <w:left w:val="nil"/>
              <w:bottom w:val="single" w:sz="4" w:space="0" w:color="auto"/>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81" w:type="dxa"/>
            <w:tcBorders>
              <w:top w:val="nil"/>
              <w:left w:val="nil"/>
              <w:bottom w:val="single" w:sz="4" w:space="0" w:color="auto"/>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81" w:type="dxa"/>
            <w:tcBorders>
              <w:top w:val="nil"/>
              <w:left w:val="nil"/>
              <w:bottom w:val="single" w:sz="4" w:space="0" w:color="auto"/>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80" w:type="dxa"/>
            <w:tcBorders>
              <w:top w:val="nil"/>
              <w:left w:val="nil"/>
              <w:bottom w:val="single" w:sz="4" w:space="0" w:color="auto"/>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80" w:type="dxa"/>
            <w:tcBorders>
              <w:top w:val="nil"/>
              <w:left w:val="nil"/>
              <w:bottom w:val="single" w:sz="4" w:space="0" w:color="auto"/>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80" w:type="dxa"/>
            <w:tcBorders>
              <w:top w:val="nil"/>
              <w:left w:val="nil"/>
              <w:bottom w:val="single" w:sz="4" w:space="0" w:color="auto"/>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80" w:type="dxa"/>
            <w:tcBorders>
              <w:top w:val="nil"/>
              <w:left w:val="nil"/>
              <w:bottom w:val="single" w:sz="4" w:space="0" w:color="auto"/>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80" w:type="dxa"/>
            <w:tcBorders>
              <w:top w:val="nil"/>
              <w:left w:val="nil"/>
              <w:bottom w:val="single" w:sz="4" w:space="0" w:color="auto"/>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80" w:type="dxa"/>
            <w:tcBorders>
              <w:top w:val="nil"/>
              <w:left w:val="nil"/>
              <w:bottom w:val="single" w:sz="4" w:space="0" w:color="auto"/>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80" w:type="dxa"/>
            <w:tcBorders>
              <w:top w:val="nil"/>
              <w:left w:val="nil"/>
              <w:bottom w:val="single" w:sz="4" w:space="0" w:color="auto"/>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80" w:type="dxa"/>
            <w:tcBorders>
              <w:top w:val="nil"/>
              <w:left w:val="nil"/>
              <w:bottom w:val="single" w:sz="4" w:space="0" w:color="auto"/>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80" w:type="dxa"/>
            <w:tcBorders>
              <w:top w:val="nil"/>
              <w:left w:val="nil"/>
              <w:bottom w:val="single" w:sz="4" w:space="0" w:color="auto"/>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80" w:type="dxa"/>
            <w:tcBorders>
              <w:top w:val="nil"/>
              <w:left w:val="nil"/>
              <w:bottom w:val="single" w:sz="4" w:space="0" w:color="auto"/>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80" w:type="dxa"/>
            <w:tcBorders>
              <w:top w:val="nil"/>
              <w:left w:val="nil"/>
              <w:bottom w:val="single" w:sz="4" w:space="0" w:color="auto"/>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80" w:type="dxa"/>
            <w:tcBorders>
              <w:top w:val="nil"/>
              <w:left w:val="nil"/>
              <w:bottom w:val="single" w:sz="4" w:space="0" w:color="auto"/>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80" w:type="dxa"/>
            <w:tcBorders>
              <w:top w:val="nil"/>
              <w:left w:val="nil"/>
              <w:bottom w:val="single" w:sz="4" w:space="0" w:color="auto"/>
              <w:right w:val="nil"/>
            </w:tcBorders>
            <w:shd w:val="clear" w:color="auto" w:fill="auto"/>
            <w:noWrap/>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713" w:type="dxa"/>
            <w:tcBorders>
              <w:top w:val="nil"/>
              <w:left w:val="nil"/>
              <w:bottom w:val="single" w:sz="4" w:space="0" w:color="auto"/>
              <w:right w:val="nil"/>
            </w:tcBorders>
            <w:shd w:val="clear" w:color="auto" w:fill="auto"/>
            <w:vAlign w:val="center"/>
            <w:hideMark/>
          </w:tcPr>
          <w:p w:rsidR="0050635C" w:rsidRPr="00DA3B06" w:rsidRDefault="0050635C" w:rsidP="0050635C">
            <w:pPr>
              <w:widowControl/>
              <w:jc w:val="center"/>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713" w:type="dxa"/>
            <w:tcBorders>
              <w:top w:val="nil"/>
              <w:left w:val="nil"/>
              <w:bottom w:val="single" w:sz="4" w:space="0" w:color="auto"/>
              <w:right w:val="nil"/>
            </w:tcBorders>
            <w:shd w:val="clear" w:color="auto" w:fill="auto"/>
            <w:vAlign w:val="center"/>
            <w:hideMark/>
          </w:tcPr>
          <w:p w:rsidR="0050635C" w:rsidRPr="00DA3B06" w:rsidRDefault="0050635C" w:rsidP="0050635C">
            <w:pPr>
              <w:widowControl/>
              <w:jc w:val="center"/>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713" w:type="dxa"/>
            <w:tcBorders>
              <w:top w:val="nil"/>
              <w:left w:val="nil"/>
              <w:bottom w:val="single" w:sz="4" w:space="0" w:color="auto"/>
              <w:right w:val="nil"/>
            </w:tcBorders>
            <w:shd w:val="clear" w:color="auto" w:fill="auto"/>
            <w:vAlign w:val="center"/>
            <w:hideMark/>
          </w:tcPr>
          <w:p w:rsidR="0050635C" w:rsidRPr="00DA3B06" w:rsidRDefault="0050635C" w:rsidP="0050635C">
            <w:pPr>
              <w:widowControl/>
              <w:jc w:val="center"/>
              <w:rPr>
                <w:rFonts w:ascii="黑体" w:eastAsia="黑体" w:hAnsi="黑体" w:cs="宋体"/>
                <w:kern w:val="0"/>
                <w:sz w:val="20"/>
                <w:szCs w:val="20"/>
              </w:rPr>
            </w:pPr>
            <w:r w:rsidRPr="00DA3B06">
              <w:rPr>
                <w:rFonts w:ascii="黑体" w:eastAsia="黑体" w:hAnsi="黑体" w:cs="宋体" w:hint="eastAsia"/>
                <w:kern w:val="0"/>
                <w:sz w:val="20"/>
                <w:szCs w:val="20"/>
              </w:rPr>
              <w:t>年</w:t>
            </w:r>
          </w:p>
        </w:tc>
        <w:tc>
          <w:tcPr>
            <w:tcW w:w="713" w:type="dxa"/>
            <w:tcBorders>
              <w:top w:val="nil"/>
              <w:left w:val="nil"/>
              <w:bottom w:val="single" w:sz="4" w:space="0" w:color="auto"/>
              <w:right w:val="nil"/>
            </w:tcBorders>
            <w:shd w:val="clear" w:color="auto" w:fill="auto"/>
            <w:vAlign w:val="center"/>
            <w:hideMark/>
          </w:tcPr>
          <w:p w:rsidR="0050635C" w:rsidRPr="00DA3B06" w:rsidRDefault="0050635C" w:rsidP="0050635C">
            <w:pPr>
              <w:widowControl/>
              <w:jc w:val="center"/>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713" w:type="dxa"/>
            <w:tcBorders>
              <w:top w:val="nil"/>
              <w:left w:val="nil"/>
              <w:bottom w:val="single" w:sz="4" w:space="0" w:color="auto"/>
              <w:right w:val="nil"/>
            </w:tcBorders>
            <w:shd w:val="clear" w:color="auto" w:fill="auto"/>
            <w:vAlign w:val="center"/>
            <w:hideMark/>
          </w:tcPr>
          <w:p w:rsidR="0050635C" w:rsidRPr="00DA3B06" w:rsidRDefault="0050635C" w:rsidP="0050635C">
            <w:pPr>
              <w:widowControl/>
              <w:jc w:val="center"/>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713" w:type="dxa"/>
            <w:tcBorders>
              <w:top w:val="nil"/>
              <w:left w:val="nil"/>
              <w:bottom w:val="single" w:sz="4" w:space="0" w:color="auto"/>
              <w:right w:val="nil"/>
            </w:tcBorders>
            <w:shd w:val="clear" w:color="auto" w:fill="auto"/>
            <w:vAlign w:val="center"/>
            <w:hideMark/>
          </w:tcPr>
          <w:p w:rsidR="0050635C" w:rsidRPr="00DA3B06" w:rsidRDefault="0050635C" w:rsidP="0050635C">
            <w:pPr>
              <w:widowControl/>
              <w:jc w:val="center"/>
              <w:rPr>
                <w:rFonts w:ascii="黑体" w:eastAsia="黑体" w:hAnsi="黑体" w:cs="宋体"/>
                <w:kern w:val="0"/>
                <w:sz w:val="20"/>
                <w:szCs w:val="20"/>
              </w:rPr>
            </w:pPr>
            <w:r w:rsidRPr="00DA3B06">
              <w:rPr>
                <w:rFonts w:ascii="黑体" w:eastAsia="黑体" w:hAnsi="黑体" w:cs="宋体" w:hint="eastAsia"/>
                <w:kern w:val="0"/>
                <w:sz w:val="20"/>
                <w:szCs w:val="20"/>
              </w:rPr>
              <w:t xml:space="preserve">月 </w:t>
            </w:r>
          </w:p>
        </w:tc>
        <w:tc>
          <w:tcPr>
            <w:tcW w:w="713" w:type="dxa"/>
            <w:tcBorders>
              <w:top w:val="nil"/>
              <w:left w:val="nil"/>
              <w:bottom w:val="single" w:sz="4" w:space="0" w:color="auto"/>
              <w:right w:val="nil"/>
            </w:tcBorders>
            <w:shd w:val="clear" w:color="auto" w:fill="auto"/>
            <w:vAlign w:val="center"/>
            <w:hideMark/>
          </w:tcPr>
          <w:p w:rsidR="0050635C" w:rsidRPr="00DA3B06" w:rsidRDefault="0050635C" w:rsidP="0050635C">
            <w:pPr>
              <w:widowControl/>
              <w:jc w:val="center"/>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713" w:type="dxa"/>
            <w:tcBorders>
              <w:top w:val="nil"/>
              <w:left w:val="nil"/>
              <w:bottom w:val="single" w:sz="4" w:space="0" w:color="auto"/>
              <w:right w:val="nil"/>
            </w:tcBorders>
            <w:shd w:val="clear" w:color="auto" w:fill="auto"/>
            <w:vAlign w:val="center"/>
            <w:hideMark/>
          </w:tcPr>
          <w:p w:rsidR="0050635C" w:rsidRPr="00DA3B06" w:rsidRDefault="0050635C" w:rsidP="0050635C">
            <w:pPr>
              <w:widowControl/>
              <w:jc w:val="center"/>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713" w:type="dxa"/>
            <w:tcBorders>
              <w:top w:val="nil"/>
              <w:left w:val="nil"/>
              <w:bottom w:val="single" w:sz="4" w:space="0" w:color="auto"/>
              <w:right w:val="nil"/>
            </w:tcBorders>
            <w:shd w:val="clear" w:color="auto" w:fill="auto"/>
            <w:vAlign w:val="center"/>
            <w:hideMark/>
          </w:tcPr>
          <w:p w:rsidR="0050635C" w:rsidRPr="00DA3B06" w:rsidRDefault="0050635C" w:rsidP="0050635C">
            <w:pPr>
              <w:widowControl/>
              <w:jc w:val="center"/>
              <w:rPr>
                <w:rFonts w:ascii="黑体" w:eastAsia="黑体" w:hAnsi="黑体" w:cs="宋体"/>
                <w:kern w:val="0"/>
                <w:sz w:val="20"/>
                <w:szCs w:val="20"/>
              </w:rPr>
            </w:pPr>
            <w:r w:rsidRPr="00DA3B06">
              <w:rPr>
                <w:rFonts w:ascii="黑体" w:eastAsia="黑体" w:hAnsi="黑体" w:cs="宋体" w:hint="eastAsia"/>
                <w:kern w:val="0"/>
                <w:sz w:val="20"/>
                <w:szCs w:val="20"/>
              </w:rPr>
              <w:t xml:space="preserve">日 </w:t>
            </w:r>
          </w:p>
        </w:tc>
        <w:tc>
          <w:tcPr>
            <w:tcW w:w="713" w:type="dxa"/>
            <w:tcBorders>
              <w:top w:val="nil"/>
              <w:left w:val="nil"/>
              <w:bottom w:val="single" w:sz="4" w:space="0" w:color="auto"/>
              <w:right w:val="nil"/>
            </w:tcBorders>
            <w:shd w:val="clear" w:color="auto" w:fill="auto"/>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c>
          <w:tcPr>
            <w:tcW w:w="1426" w:type="dxa"/>
            <w:tcBorders>
              <w:top w:val="nil"/>
              <w:left w:val="nil"/>
              <w:bottom w:val="single" w:sz="4" w:space="0" w:color="auto"/>
              <w:right w:val="single" w:sz="4" w:space="0" w:color="auto"/>
            </w:tcBorders>
            <w:shd w:val="clear" w:color="auto" w:fill="auto"/>
            <w:vAlign w:val="center"/>
            <w:hideMark/>
          </w:tcPr>
          <w:p w:rsidR="0050635C" w:rsidRPr="00DA3B06" w:rsidRDefault="0050635C" w:rsidP="0050635C">
            <w:pPr>
              <w:widowControl/>
              <w:jc w:val="left"/>
              <w:rPr>
                <w:rFonts w:ascii="黑体" w:eastAsia="黑体" w:hAnsi="黑体" w:cs="宋体"/>
                <w:kern w:val="0"/>
                <w:sz w:val="20"/>
                <w:szCs w:val="20"/>
              </w:rPr>
            </w:pPr>
            <w:r w:rsidRPr="00DA3B06">
              <w:rPr>
                <w:rFonts w:ascii="黑体" w:eastAsia="黑体" w:hAnsi="黑体" w:cs="宋体" w:hint="eastAsia"/>
                <w:kern w:val="0"/>
                <w:sz w:val="20"/>
                <w:szCs w:val="20"/>
              </w:rPr>
              <w:t xml:space="preserve">　</w:t>
            </w:r>
          </w:p>
        </w:tc>
      </w:tr>
    </w:tbl>
    <w:p w:rsidR="004F0540" w:rsidRPr="00DA3B06" w:rsidRDefault="004F0540" w:rsidP="004F0540">
      <w:pPr>
        <w:spacing w:line="640" w:lineRule="exact"/>
        <w:jc w:val="left"/>
        <w:rPr>
          <w:rFonts w:ascii="仿宋_GB2312" w:eastAsia="仿宋_GB2312"/>
          <w:b/>
          <w:sz w:val="32"/>
          <w:szCs w:val="32"/>
          <w:u w:val="single"/>
        </w:rPr>
      </w:pPr>
    </w:p>
    <w:sectPr w:rsidR="004F0540" w:rsidRPr="00DA3B06" w:rsidSect="00DD4CAD">
      <w:pgSz w:w="11906" w:h="16838"/>
      <w:pgMar w:top="1440" w:right="1134" w:bottom="1440"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449" w:rsidRDefault="000D3449" w:rsidP="00DD4CAD">
      <w:r>
        <w:separator/>
      </w:r>
    </w:p>
  </w:endnote>
  <w:endnote w:type="continuationSeparator" w:id="0">
    <w:p w:rsidR="000D3449" w:rsidRDefault="000D3449" w:rsidP="00DD4C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449" w:rsidRDefault="000D3449" w:rsidP="00DD4CAD">
      <w:r>
        <w:separator/>
      </w:r>
    </w:p>
  </w:footnote>
  <w:footnote w:type="continuationSeparator" w:id="0">
    <w:p w:rsidR="000D3449" w:rsidRDefault="000D3449" w:rsidP="00DD4C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EF6971"/>
    <w:multiLevelType w:val="hybridMultilevel"/>
    <w:tmpl w:val="3386270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2882D0B"/>
    <w:multiLevelType w:val="hybridMultilevel"/>
    <w:tmpl w:val="A2342EAC"/>
    <w:lvl w:ilvl="0" w:tplc="E99241A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4CAD"/>
    <w:rsid w:val="0001020F"/>
    <w:rsid w:val="000D3449"/>
    <w:rsid w:val="00150355"/>
    <w:rsid w:val="00286B9C"/>
    <w:rsid w:val="003168DD"/>
    <w:rsid w:val="003416C5"/>
    <w:rsid w:val="00367CFC"/>
    <w:rsid w:val="003F6368"/>
    <w:rsid w:val="004244F5"/>
    <w:rsid w:val="004C47FC"/>
    <w:rsid w:val="004E4E12"/>
    <w:rsid w:val="004F0540"/>
    <w:rsid w:val="0050635C"/>
    <w:rsid w:val="00575F96"/>
    <w:rsid w:val="005E638D"/>
    <w:rsid w:val="006A7A12"/>
    <w:rsid w:val="00822D7D"/>
    <w:rsid w:val="008D6B75"/>
    <w:rsid w:val="0096458E"/>
    <w:rsid w:val="009E0266"/>
    <w:rsid w:val="009E1D98"/>
    <w:rsid w:val="00A77382"/>
    <w:rsid w:val="00A96844"/>
    <w:rsid w:val="00B44AE8"/>
    <w:rsid w:val="00B92110"/>
    <w:rsid w:val="00BC410E"/>
    <w:rsid w:val="00BC57B2"/>
    <w:rsid w:val="00C73745"/>
    <w:rsid w:val="00CD44A4"/>
    <w:rsid w:val="00D57D17"/>
    <w:rsid w:val="00D73EAD"/>
    <w:rsid w:val="00DA3B06"/>
    <w:rsid w:val="00DC2404"/>
    <w:rsid w:val="00DD0A4E"/>
    <w:rsid w:val="00DD4CAD"/>
    <w:rsid w:val="00E83AD9"/>
    <w:rsid w:val="00EA3A1E"/>
    <w:rsid w:val="00EF026C"/>
    <w:rsid w:val="00F440D4"/>
    <w:rsid w:val="00F805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4C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4CAD"/>
    <w:rPr>
      <w:sz w:val="18"/>
      <w:szCs w:val="18"/>
    </w:rPr>
  </w:style>
  <w:style w:type="paragraph" w:styleId="a4">
    <w:name w:val="footer"/>
    <w:basedOn w:val="a"/>
    <w:link w:val="Char0"/>
    <w:uiPriority w:val="99"/>
    <w:semiHidden/>
    <w:unhideWhenUsed/>
    <w:rsid w:val="00DD4CA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4CAD"/>
    <w:rPr>
      <w:sz w:val="18"/>
      <w:szCs w:val="18"/>
    </w:rPr>
  </w:style>
  <w:style w:type="character" w:styleId="a5">
    <w:name w:val="Hyperlink"/>
    <w:basedOn w:val="a0"/>
    <w:uiPriority w:val="99"/>
    <w:semiHidden/>
    <w:unhideWhenUsed/>
    <w:rsid w:val="00DD4CAD"/>
    <w:rPr>
      <w:color w:val="0000FF"/>
      <w:u w:val="single"/>
    </w:rPr>
  </w:style>
  <w:style w:type="character" w:styleId="a6">
    <w:name w:val="FollowedHyperlink"/>
    <w:basedOn w:val="a0"/>
    <w:uiPriority w:val="99"/>
    <w:semiHidden/>
    <w:unhideWhenUsed/>
    <w:rsid w:val="00DD4CAD"/>
    <w:rPr>
      <w:color w:val="800080"/>
      <w:u w:val="single"/>
    </w:rPr>
  </w:style>
  <w:style w:type="paragraph" w:customStyle="1" w:styleId="font5">
    <w:name w:val="font5"/>
    <w:basedOn w:val="a"/>
    <w:rsid w:val="00DD4CAD"/>
    <w:pPr>
      <w:widowControl/>
      <w:spacing w:before="100" w:beforeAutospacing="1" w:after="100" w:afterAutospacing="1"/>
      <w:jc w:val="left"/>
    </w:pPr>
    <w:rPr>
      <w:rFonts w:ascii="黑体" w:eastAsia="黑体" w:hAnsi="黑体" w:cs="宋体"/>
      <w:kern w:val="0"/>
      <w:sz w:val="20"/>
      <w:szCs w:val="20"/>
    </w:rPr>
  </w:style>
  <w:style w:type="paragraph" w:customStyle="1" w:styleId="font6">
    <w:name w:val="font6"/>
    <w:basedOn w:val="a"/>
    <w:rsid w:val="00DD4CAD"/>
    <w:pPr>
      <w:widowControl/>
      <w:spacing w:before="100" w:beforeAutospacing="1" w:after="100" w:afterAutospacing="1"/>
      <w:jc w:val="left"/>
    </w:pPr>
    <w:rPr>
      <w:rFonts w:ascii="黑体" w:eastAsia="黑体" w:hAnsi="黑体" w:cs="宋体"/>
      <w:kern w:val="0"/>
      <w:sz w:val="24"/>
      <w:szCs w:val="24"/>
    </w:rPr>
  </w:style>
  <w:style w:type="paragraph" w:customStyle="1" w:styleId="font7">
    <w:name w:val="font7"/>
    <w:basedOn w:val="a"/>
    <w:rsid w:val="00DD4CAD"/>
    <w:pPr>
      <w:widowControl/>
      <w:spacing w:before="100" w:beforeAutospacing="1" w:after="100" w:afterAutospacing="1"/>
      <w:jc w:val="left"/>
    </w:pPr>
    <w:rPr>
      <w:rFonts w:ascii="黑体" w:eastAsia="黑体" w:hAnsi="黑体" w:cs="宋体"/>
      <w:kern w:val="0"/>
      <w:sz w:val="22"/>
    </w:rPr>
  </w:style>
  <w:style w:type="paragraph" w:customStyle="1" w:styleId="font8">
    <w:name w:val="font8"/>
    <w:basedOn w:val="a"/>
    <w:rsid w:val="00DD4CAD"/>
    <w:pPr>
      <w:widowControl/>
      <w:spacing w:before="100" w:beforeAutospacing="1" w:after="100" w:afterAutospacing="1"/>
      <w:jc w:val="left"/>
    </w:pPr>
    <w:rPr>
      <w:rFonts w:ascii="Times New Roman" w:eastAsia="宋体" w:hAnsi="Times New Roman" w:cs="Times New Roman"/>
      <w:kern w:val="0"/>
      <w:sz w:val="20"/>
      <w:szCs w:val="20"/>
    </w:rPr>
  </w:style>
  <w:style w:type="paragraph" w:customStyle="1" w:styleId="font9">
    <w:name w:val="font9"/>
    <w:basedOn w:val="a"/>
    <w:rsid w:val="00DD4CAD"/>
    <w:pPr>
      <w:widowControl/>
      <w:spacing w:before="100" w:beforeAutospacing="1" w:after="100" w:afterAutospacing="1"/>
      <w:jc w:val="left"/>
    </w:pPr>
    <w:rPr>
      <w:rFonts w:ascii="宋体" w:eastAsia="宋体" w:hAnsi="宋体" w:cs="宋体"/>
      <w:b/>
      <w:bCs/>
      <w:kern w:val="0"/>
      <w:sz w:val="18"/>
      <w:szCs w:val="18"/>
    </w:rPr>
  </w:style>
  <w:style w:type="paragraph" w:customStyle="1" w:styleId="font10">
    <w:name w:val="font10"/>
    <w:basedOn w:val="a"/>
    <w:rsid w:val="00DD4CAD"/>
    <w:pPr>
      <w:widowControl/>
      <w:spacing w:before="100" w:beforeAutospacing="1" w:after="100" w:afterAutospacing="1"/>
      <w:jc w:val="left"/>
    </w:pPr>
    <w:rPr>
      <w:rFonts w:ascii="宋体" w:eastAsia="宋体" w:hAnsi="宋体" w:cs="宋体"/>
      <w:kern w:val="0"/>
      <w:sz w:val="18"/>
      <w:szCs w:val="18"/>
    </w:rPr>
  </w:style>
  <w:style w:type="paragraph" w:customStyle="1" w:styleId="font11">
    <w:name w:val="font11"/>
    <w:basedOn w:val="a"/>
    <w:rsid w:val="00DD4CAD"/>
    <w:pPr>
      <w:widowControl/>
      <w:spacing w:before="100" w:beforeAutospacing="1" w:after="100" w:afterAutospacing="1"/>
      <w:jc w:val="left"/>
    </w:pPr>
    <w:rPr>
      <w:rFonts w:ascii="宋体" w:eastAsia="宋体" w:hAnsi="宋体" w:cs="宋体"/>
      <w:kern w:val="0"/>
      <w:sz w:val="20"/>
      <w:szCs w:val="20"/>
    </w:rPr>
  </w:style>
  <w:style w:type="paragraph" w:customStyle="1" w:styleId="font12">
    <w:name w:val="font12"/>
    <w:basedOn w:val="a"/>
    <w:rsid w:val="00DD4CAD"/>
    <w:pPr>
      <w:widowControl/>
      <w:spacing w:before="100" w:beforeAutospacing="1" w:after="100" w:afterAutospacing="1"/>
      <w:jc w:val="left"/>
    </w:pPr>
    <w:rPr>
      <w:rFonts w:ascii="宋体" w:eastAsia="宋体" w:hAnsi="宋体" w:cs="宋体"/>
      <w:kern w:val="0"/>
      <w:sz w:val="20"/>
      <w:szCs w:val="20"/>
    </w:rPr>
  </w:style>
  <w:style w:type="paragraph" w:customStyle="1" w:styleId="font13">
    <w:name w:val="font13"/>
    <w:basedOn w:val="a"/>
    <w:rsid w:val="00DD4CAD"/>
    <w:pPr>
      <w:widowControl/>
      <w:spacing w:before="100" w:beforeAutospacing="1" w:after="100" w:afterAutospacing="1"/>
      <w:jc w:val="left"/>
    </w:pPr>
    <w:rPr>
      <w:rFonts w:ascii="黑体" w:eastAsia="黑体" w:hAnsi="黑体" w:cs="宋体"/>
      <w:kern w:val="0"/>
      <w:sz w:val="22"/>
    </w:rPr>
  </w:style>
  <w:style w:type="paragraph" w:customStyle="1" w:styleId="font14">
    <w:name w:val="font14"/>
    <w:basedOn w:val="a"/>
    <w:rsid w:val="00DD4CAD"/>
    <w:pPr>
      <w:widowControl/>
      <w:spacing w:before="100" w:beforeAutospacing="1" w:after="100" w:afterAutospacing="1"/>
      <w:jc w:val="left"/>
    </w:pPr>
    <w:rPr>
      <w:rFonts w:ascii="宋体" w:eastAsia="宋体" w:hAnsi="宋体" w:cs="宋体"/>
      <w:kern w:val="0"/>
      <w:sz w:val="20"/>
      <w:szCs w:val="20"/>
    </w:rPr>
  </w:style>
  <w:style w:type="paragraph" w:customStyle="1" w:styleId="xl65">
    <w:name w:val="xl65"/>
    <w:basedOn w:val="a"/>
    <w:rsid w:val="00DD4CAD"/>
    <w:pPr>
      <w:widowControl/>
      <w:spacing w:before="100" w:beforeAutospacing="1" w:after="100" w:afterAutospacing="1"/>
      <w:jc w:val="left"/>
    </w:pPr>
    <w:rPr>
      <w:rFonts w:ascii="黑体" w:eastAsia="黑体" w:hAnsi="黑体" w:cs="宋体"/>
      <w:kern w:val="0"/>
      <w:sz w:val="20"/>
      <w:szCs w:val="20"/>
    </w:rPr>
  </w:style>
  <w:style w:type="paragraph" w:customStyle="1" w:styleId="xl66">
    <w:name w:val="xl66"/>
    <w:basedOn w:val="a"/>
    <w:rsid w:val="00DD4CAD"/>
    <w:pPr>
      <w:widowControl/>
      <w:spacing w:before="100" w:beforeAutospacing="1" w:after="100" w:afterAutospacing="1"/>
      <w:jc w:val="center"/>
    </w:pPr>
    <w:rPr>
      <w:rFonts w:ascii="黑体" w:eastAsia="黑体" w:hAnsi="黑体" w:cs="宋体"/>
      <w:kern w:val="0"/>
      <w:sz w:val="20"/>
      <w:szCs w:val="20"/>
    </w:rPr>
  </w:style>
  <w:style w:type="paragraph" w:customStyle="1" w:styleId="xl67">
    <w:name w:val="xl67"/>
    <w:basedOn w:val="a"/>
    <w:rsid w:val="00DD4CAD"/>
    <w:pPr>
      <w:widowControl/>
      <w:spacing w:before="100" w:beforeAutospacing="1" w:after="100" w:afterAutospacing="1"/>
      <w:jc w:val="left"/>
    </w:pPr>
    <w:rPr>
      <w:rFonts w:ascii="黑体" w:eastAsia="黑体" w:hAnsi="黑体" w:cs="宋体"/>
      <w:kern w:val="0"/>
      <w:sz w:val="22"/>
    </w:rPr>
  </w:style>
  <w:style w:type="paragraph" w:customStyle="1" w:styleId="xl68">
    <w:name w:val="xl68"/>
    <w:basedOn w:val="a"/>
    <w:rsid w:val="00DD4CAD"/>
    <w:pPr>
      <w:widowControl/>
      <w:spacing w:before="100" w:beforeAutospacing="1" w:after="100" w:afterAutospacing="1"/>
      <w:jc w:val="left"/>
    </w:pPr>
    <w:rPr>
      <w:rFonts w:ascii="黑体" w:eastAsia="黑体" w:hAnsi="黑体" w:cs="宋体"/>
      <w:kern w:val="0"/>
      <w:sz w:val="22"/>
    </w:rPr>
  </w:style>
  <w:style w:type="paragraph" w:customStyle="1" w:styleId="xl69">
    <w:name w:val="xl69"/>
    <w:basedOn w:val="a"/>
    <w:rsid w:val="00DD4CAD"/>
    <w:pPr>
      <w:widowControl/>
      <w:spacing w:before="100" w:beforeAutospacing="1" w:after="100" w:afterAutospacing="1"/>
      <w:jc w:val="left"/>
    </w:pPr>
    <w:rPr>
      <w:rFonts w:ascii="黑体" w:eastAsia="黑体" w:hAnsi="黑体" w:cs="宋体"/>
      <w:kern w:val="0"/>
      <w:sz w:val="20"/>
      <w:szCs w:val="20"/>
    </w:rPr>
  </w:style>
  <w:style w:type="paragraph" w:customStyle="1" w:styleId="xl70">
    <w:name w:val="xl70"/>
    <w:basedOn w:val="a"/>
    <w:rsid w:val="00DD4CAD"/>
    <w:pPr>
      <w:widowControl/>
      <w:spacing w:before="100" w:beforeAutospacing="1" w:after="100" w:afterAutospacing="1"/>
      <w:jc w:val="left"/>
    </w:pPr>
    <w:rPr>
      <w:rFonts w:ascii="黑体" w:eastAsia="黑体" w:hAnsi="黑体" w:cs="宋体"/>
      <w:kern w:val="0"/>
      <w:sz w:val="20"/>
      <w:szCs w:val="20"/>
    </w:rPr>
  </w:style>
  <w:style w:type="paragraph" w:customStyle="1" w:styleId="xl71">
    <w:name w:val="xl71"/>
    <w:basedOn w:val="a"/>
    <w:rsid w:val="00DD4CAD"/>
    <w:pPr>
      <w:widowControl/>
      <w:spacing w:before="100" w:beforeAutospacing="1" w:after="100" w:afterAutospacing="1"/>
      <w:jc w:val="left"/>
    </w:pPr>
    <w:rPr>
      <w:rFonts w:ascii="Times New Roman" w:eastAsia="宋体" w:hAnsi="Times New Roman" w:cs="Times New Roman"/>
      <w:kern w:val="0"/>
      <w:sz w:val="20"/>
      <w:szCs w:val="20"/>
    </w:rPr>
  </w:style>
  <w:style w:type="paragraph" w:customStyle="1" w:styleId="xl72">
    <w:name w:val="xl72"/>
    <w:basedOn w:val="a"/>
    <w:rsid w:val="00DD4CAD"/>
    <w:pPr>
      <w:widowControl/>
      <w:spacing w:before="100" w:beforeAutospacing="1" w:after="100" w:afterAutospacing="1"/>
      <w:jc w:val="left"/>
    </w:pPr>
    <w:rPr>
      <w:rFonts w:ascii="黑体" w:eastAsia="黑体" w:hAnsi="黑体" w:cs="宋体"/>
      <w:kern w:val="0"/>
      <w:sz w:val="20"/>
      <w:szCs w:val="20"/>
    </w:rPr>
  </w:style>
  <w:style w:type="paragraph" w:customStyle="1" w:styleId="xl73">
    <w:name w:val="xl73"/>
    <w:basedOn w:val="a"/>
    <w:rsid w:val="00DD4CAD"/>
    <w:pPr>
      <w:widowControl/>
      <w:spacing w:before="100" w:beforeAutospacing="1" w:after="100" w:afterAutospacing="1"/>
      <w:jc w:val="left"/>
    </w:pPr>
    <w:rPr>
      <w:rFonts w:ascii="Times New Roman" w:eastAsia="宋体" w:hAnsi="Times New Roman" w:cs="Times New Roman"/>
      <w:kern w:val="0"/>
      <w:sz w:val="20"/>
      <w:szCs w:val="20"/>
    </w:rPr>
  </w:style>
  <w:style w:type="paragraph" w:customStyle="1" w:styleId="xl74">
    <w:name w:val="xl74"/>
    <w:basedOn w:val="a"/>
    <w:rsid w:val="00DD4CAD"/>
    <w:pPr>
      <w:widowControl/>
      <w:spacing w:before="100" w:beforeAutospacing="1" w:after="100" w:afterAutospacing="1"/>
      <w:jc w:val="center"/>
    </w:pPr>
    <w:rPr>
      <w:rFonts w:ascii="黑体" w:eastAsia="黑体" w:hAnsi="黑体" w:cs="宋体"/>
      <w:kern w:val="0"/>
      <w:sz w:val="20"/>
      <w:szCs w:val="20"/>
    </w:rPr>
  </w:style>
  <w:style w:type="paragraph" w:customStyle="1" w:styleId="xl75">
    <w:name w:val="xl75"/>
    <w:basedOn w:val="a"/>
    <w:rsid w:val="00DD4CAD"/>
    <w:pPr>
      <w:widowControl/>
      <w:spacing w:before="100" w:beforeAutospacing="1" w:after="100" w:afterAutospacing="1"/>
      <w:jc w:val="center"/>
      <w:textAlignment w:val="top"/>
    </w:pPr>
    <w:rPr>
      <w:rFonts w:ascii="黑体" w:eastAsia="黑体" w:hAnsi="黑体" w:cs="宋体"/>
      <w:kern w:val="0"/>
      <w:sz w:val="20"/>
      <w:szCs w:val="20"/>
    </w:rPr>
  </w:style>
  <w:style w:type="paragraph" w:customStyle="1" w:styleId="xl76">
    <w:name w:val="xl76"/>
    <w:basedOn w:val="a"/>
    <w:rsid w:val="00DD4CAD"/>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77">
    <w:name w:val="xl77"/>
    <w:basedOn w:val="a"/>
    <w:rsid w:val="00DD4CAD"/>
    <w:pPr>
      <w:widowControl/>
      <w:spacing w:before="100" w:beforeAutospacing="1" w:after="100" w:afterAutospacing="1"/>
      <w:jc w:val="left"/>
    </w:pPr>
    <w:rPr>
      <w:rFonts w:ascii="宋体" w:eastAsia="宋体" w:hAnsi="宋体" w:cs="宋体"/>
      <w:kern w:val="0"/>
      <w:sz w:val="20"/>
      <w:szCs w:val="20"/>
    </w:rPr>
  </w:style>
  <w:style w:type="paragraph" w:customStyle="1" w:styleId="xl78">
    <w:name w:val="xl78"/>
    <w:basedOn w:val="a"/>
    <w:rsid w:val="00DD4CAD"/>
    <w:pPr>
      <w:widowControl/>
      <w:spacing w:before="100" w:beforeAutospacing="1" w:after="100" w:afterAutospacing="1"/>
      <w:jc w:val="left"/>
    </w:pPr>
    <w:rPr>
      <w:rFonts w:ascii="宋体" w:eastAsia="宋体" w:hAnsi="宋体" w:cs="宋体"/>
      <w:kern w:val="0"/>
      <w:sz w:val="20"/>
      <w:szCs w:val="20"/>
    </w:rPr>
  </w:style>
  <w:style w:type="paragraph" w:customStyle="1" w:styleId="xl79">
    <w:name w:val="xl79"/>
    <w:basedOn w:val="a"/>
    <w:rsid w:val="00DD4CA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80">
    <w:name w:val="xl80"/>
    <w:basedOn w:val="a"/>
    <w:rsid w:val="00DD4CA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81">
    <w:name w:val="xl81"/>
    <w:basedOn w:val="a"/>
    <w:rsid w:val="00DD4CAD"/>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82">
    <w:name w:val="xl82"/>
    <w:basedOn w:val="a"/>
    <w:rsid w:val="00DD4CAD"/>
    <w:pPr>
      <w:widowControl/>
      <w:pBdr>
        <w:bottom w:val="single" w:sz="4" w:space="0" w:color="auto"/>
      </w:pBdr>
      <w:spacing w:before="100" w:beforeAutospacing="1" w:after="100" w:afterAutospacing="1"/>
      <w:jc w:val="left"/>
    </w:pPr>
    <w:rPr>
      <w:rFonts w:ascii="黑体" w:eastAsia="黑体" w:hAnsi="黑体" w:cs="宋体"/>
      <w:kern w:val="0"/>
      <w:sz w:val="22"/>
    </w:rPr>
  </w:style>
  <w:style w:type="paragraph" w:customStyle="1" w:styleId="xl83">
    <w:name w:val="xl83"/>
    <w:basedOn w:val="a"/>
    <w:rsid w:val="00DD4CA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黑体" w:eastAsia="黑体" w:hAnsi="黑体" w:cs="宋体"/>
      <w:kern w:val="0"/>
      <w:sz w:val="20"/>
      <w:szCs w:val="20"/>
    </w:rPr>
  </w:style>
  <w:style w:type="paragraph" w:customStyle="1" w:styleId="xl84">
    <w:name w:val="xl84"/>
    <w:basedOn w:val="a"/>
    <w:rsid w:val="00DD4CAD"/>
    <w:pPr>
      <w:widowControl/>
      <w:pBdr>
        <w:bottom w:val="single" w:sz="4" w:space="0" w:color="auto"/>
      </w:pBdr>
      <w:spacing w:before="100" w:beforeAutospacing="1" w:after="100" w:afterAutospacing="1"/>
      <w:jc w:val="center"/>
    </w:pPr>
    <w:rPr>
      <w:rFonts w:ascii="黑体" w:eastAsia="黑体" w:hAnsi="黑体" w:cs="宋体"/>
      <w:kern w:val="0"/>
      <w:sz w:val="22"/>
    </w:rPr>
  </w:style>
  <w:style w:type="paragraph" w:customStyle="1" w:styleId="xl85">
    <w:name w:val="xl85"/>
    <w:basedOn w:val="a"/>
    <w:rsid w:val="00DD4CAD"/>
    <w:pPr>
      <w:widowControl/>
      <w:pBdr>
        <w:bottom w:val="single" w:sz="4" w:space="0" w:color="auto"/>
      </w:pBdr>
      <w:spacing w:before="100" w:beforeAutospacing="1" w:after="100" w:afterAutospacing="1"/>
      <w:jc w:val="left"/>
    </w:pPr>
    <w:rPr>
      <w:rFonts w:ascii="黑体" w:eastAsia="黑体" w:hAnsi="黑体" w:cs="宋体"/>
      <w:kern w:val="0"/>
      <w:sz w:val="22"/>
    </w:rPr>
  </w:style>
  <w:style w:type="paragraph" w:customStyle="1" w:styleId="xl86">
    <w:name w:val="xl86"/>
    <w:basedOn w:val="a"/>
    <w:rsid w:val="00DD4CAD"/>
    <w:pPr>
      <w:widowControl/>
      <w:pBdr>
        <w:bottom w:val="single" w:sz="4" w:space="0" w:color="auto"/>
      </w:pBdr>
      <w:spacing w:before="100" w:beforeAutospacing="1" w:after="100" w:afterAutospacing="1"/>
      <w:jc w:val="center"/>
    </w:pPr>
    <w:rPr>
      <w:rFonts w:ascii="黑体" w:eastAsia="黑体" w:hAnsi="黑体" w:cs="宋体"/>
      <w:kern w:val="0"/>
      <w:sz w:val="20"/>
      <w:szCs w:val="20"/>
    </w:rPr>
  </w:style>
  <w:style w:type="paragraph" w:customStyle="1" w:styleId="xl87">
    <w:name w:val="xl87"/>
    <w:basedOn w:val="a"/>
    <w:rsid w:val="00DD4CAD"/>
    <w:pPr>
      <w:widowControl/>
      <w:pBdr>
        <w:bottom w:val="single" w:sz="4" w:space="0" w:color="auto"/>
      </w:pBdr>
      <w:spacing w:before="100" w:beforeAutospacing="1" w:after="100" w:afterAutospacing="1"/>
      <w:jc w:val="center"/>
    </w:pPr>
    <w:rPr>
      <w:rFonts w:ascii="黑体" w:eastAsia="黑体" w:hAnsi="黑体" w:cs="宋体"/>
      <w:kern w:val="0"/>
      <w:sz w:val="22"/>
    </w:rPr>
  </w:style>
  <w:style w:type="paragraph" w:customStyle="1" w:styleId="xl88">
    <w:name w:val="xl88"/>
    <w:basedOn w:val="a"/>
    <w:rsid w:val="00DD4CAD"/>
    <w:pPr>
      <w:widowControl/>
      <w:spacing w:before="100" w:beforeAutospacing="1" w:after="100" w:afterAutospacing="1"/>
      <w:jc w:val="center"/>
    </w:pPr>
    <w:rPr>
      <w:rFonts w:ascii="黑体" w:eastAsia="黑体" w:hAnsi="黑体" w:cs="宋体"/>
      <w:kern w:val="0"/>
      <w:sz w:val="44"/>
      <w:szCs w:val="44"/>
    </w:rPr>
  </w:style>
  <w:style w:type="paragraph" w:customStyle="1" w:styleId="xl89">
    <w:name w:val="xl89"/>
    <w:basedOn w:val="a"/>
    <w:rsid w:val="00DD4CAD"/>
    <w:pPr>
      <w:widowControl/>
      <w:pBdr>
        <w:bottom w:val="single" w:sz="4" w:space="0" w:color="auto"/>
      </w:pBdr>
      <w:spacing w:before="100" w:beforeAutospacing="1" w:after="100" w:afterAutospacing="1"/>
      <w:jc w:val="center"/>
    </w:pPr>
    <w:rPr>
      <w:rFonts w:ascii="黑体" w:eastAsia="黑体" w:hAnsi="黑体" w:cs="宋体"/>
      <w:kern w:val="0"/>
      <w:sz w:val="20"/>
      <w:szCs w:val="20"/>
    </w:rPr>
  </w:style>
  <w:style w:type="paragraph" w:customStyle="1" w:styleId="xl90">
    <w:name w:val="xl90"/>
    <w:basedOn w:val="a"/>
    <w:rsid w:val="00DD4CAD"/>
    <w:pPr>
      <w:widowControl/>
      <w:pBdr>
        <w:bottom w:val="single" w:sz="4" w:space="0" w:color="auto"/>
      </w:pBdr>
      <w:spacing w:before="100" w:beforeAutospacing="1" w:after="100" w:afterAutospacing="1"/>
      <w:jc w:val="center"/>
    </w:pPr>
    <w:rPr>
      <w:rFonts w:ascii="黑体" w:eastAsia="黑体" w:hAnsi="黑体" w:cs="宋体"/>
      <w:kern w:val="0"/>
      <w:sz w:val="22"/>
    </w:rPr>
  </w:style>
  <w:style w:type="paragraph" w:customStyle="1" w:styleId="xl91">
    <w:name w:val="xl91"/>
    <w:basedOn w:val="a"/>
    <w:rsid w:val="00DD4CAD"/>
    <w:pPr>
      <w:widowControl/>
      <w:pBdr>
        <w:bottom w:val="single" w:sz="4" w:space="0" w:color="auto"/>
      </w:pBdr>
      <w:spacing w:before="100" w:beforeAutospacing="1" w:after="100" w:afterAutospacing="1"/>
      <w:jc w:val="left"/>
    </w:pPr>
    <w:rPr>
      <w:rFonts w:ascii="黑体" w:eastAsia="黑体" w:hAnsi="黑体" w:cs="宋体"/>
      <w:kern w:val="0"/>
      <w:sz w:val="20"/>
      <w:szCs w:val="20"/>
    </w:rPr>
  </w:style>
  <w:style w:type="paragraph" w:customStyle="1" w:styleId="xl92">
    <w:name w:val="xl92"/>
    <w:basedOn w:val="a"/>
    <w:rsid w:val="00DD4CA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szCs w:val="20"/>
    </w:rPr>
  </w:style>
  <w:style w:type="paragraph" w:customStyle="1" w:styleId="xl93">
    <w:name w:val="xl93"/>
    <w:basedOn w:val="a"/>
    <w:rsid w:val="00DD4CA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4">
    <w:name w:val="xl94"/>
    <w:basedOn w:val="a"/>
    <w:rsid w:val="00DD4CAD"/>
    <w:pPr>
      <w:widowControl/>
      <w:pBdr>
        <w:top w:val="single" w:sz="4" w:space="0" w:color="auto"/>
        <w:left w:val="single" w:sz="4" w:space="0" w:color="auto"/>
        <w:bottom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95">
    <w:name w:val="xl95"/>
    <w:basedOn w:val="a"/>
    <w:rsid w:val="00DD4CAD"/>
    <w:pPr>
      <w:widowControl/>
      <w:pBdr>
        <w:top w:val="single" w:sz="4" w:space="0" w:color="auto"/>
        <w:bottom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96">
    <w:name w:val="xl96"/>
    <w:basedOn w:val="a"/>
    <w:rsid w:val="00DD4CAD"/>
    <w:pPr>
      <w:widowControl/>
      <w:pBdr>
        <w:top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97">
    <w:name w:val="xl97"/>
    <w:basedOn w:val="a"/>
    <w:rsid w:val="00DD4CAD"/>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98">
    <w:name w:val="xl98"/>
    <w:basedOn w:val="a"/>
    <w:rsid w:val="00DD4CA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99">
    <w:name w:val="xl99"/>
    <w:basedOn w:val="a"/>
    <w:rsid w:val="00DD4CAD"/>
    <w:pPr>
      <w:widowControl/>
      <w:pBdr>
        <w:top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szCs w:val="20"/>
    </w:rPr>
  </w:style>
  <w:style w:type="paragraph" w:customStyle="1" w:styleId="xl100">
    <w:name w:val="xl100"/>
    <w:basedOn w:val="a"/>
    <w:rsid w:val="00DD4CAD"/>
    <w:pPr>
      <w:widowControl/>
      <w:spacing w:before="100" w:beforeAutospacing="1" w:after="100" w:afterAutospacing="1"/>
      <w:jc w:val="center"/>
    </w:pPr>
    <w:rPr>
      <w:rFonts w:ascii="黑体" w:eastAsia="黑体" w:hAnsi="黑体" w:cs="宋体"/>
      <w:kern w:val="0"/>
      <w:sz w:val="24"/>
      <w:szCs w:val="24"/>
    </w:rPr>
  </w:style>
  <w:style w:type="paragraph" w:customStyle="1" w:styleId="xl101">
    <w:name w:val="xl101"/>
    <w:basedOn w:val="a"/>
    <w:rsid w:val="00DD4CA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02">
    <w:name w:val="xl102"/>
    <w:basedOn w:val="a"/>
    <w:rsid w:val="00DD4CA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103">
    <w:name w:val="xl103"/>
    <w:basedOn w:val="a"/>
    <w:rsid w:val="00DD4CA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18"/>
      <w:szCs w:val="18"/>
    </w:rPr>
  </w:style>
  <w:style w:type="paragraph" w:customStyle="1" w:styleId="xl104">
    <w:name w:val="xl104"/>
    <w:basedOn w:val="a"/>
    <w:rsid w:val="00DD4CAD"/>
    <w:pPr>
      <w:widowControl/>
      <w:pBdr>
        <w:top w:val="single" w:sz="4" w:space="0" w:color="auto"/>
        <w:left w:val="single" w:sz="4" w:space="0" w:color="auto"/>
        <w:right w:val="single" w:sz="4" w:space="0" w:color="auto"/>
      </w:pBdr>
      <w:spacing w:before="100" w:beforeAutospacing="1" w:after="100" w:afterAutospacing="1"/>
      <w:jc w:val="left"/>
    </w:pPr>
    <w:rPr>
      <w:rFonts w:ascii="黑体" w:eastAsia="黑体" w:hAnsi="黑体" w:cs="宋体"/>
      <w:kern w:val="0"/>
      <w:sz w:val="20"/>
      <w:szCs w:val="20"/>
    </w:rPr>
  </w:style>
  <w:style w:type="paragraph" w:customStyle="1" w:styleId="xl105">
    <w:name w:val="xl105"/>
    <w:basedOn w:val="a"/>
    <w:rsid w:val="00DD4CAD"/>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06">
    <w:name w:val="xl106"/>
    <w:basedOn w:val="a"/>
    <w:rsid w:val="00DD4CA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07">
    <w:name w:val="xl107"/>
    <w:basedOn w:val="a"/>
    <w:rsid w:val="00DD4CAD"/>
    <w:pPr>
      <w:widowControl/>
      <w:pBdr>
        <w:top w:val="single" w:sz="4" w:space="0" w:color="auto"/>
        <w:left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08">
    <w:name w:val="xl108"/>
    <w:basedOn w:val="a"/>
    <w:rsid w:val="00DD4CA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09">
    <w:name w:val="xl109"/>
    <w:basedOn w:val="a"/>
    <w:rsid w:val="00DD4CA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Times New Roman" w:eastAsia="宋体" w:hAnsi="Times New Roman" w:cs="Times New Roman"/>
      <w:kern w:val="0"/>
      <w:sz w:val="20"/>
      <w:szCs w:val="20"/>
    </w:rPr>
  </w:style>
  <w:style w:type="paragraph" w:customStyle="1" w:styleId="xl110">
    <w:name w:val="xl110"/>
    <w:basedOn w:val="a"/>
    <w:rsid w:val="00DD4CAD"/>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11">
    <w:name w:val="xl111"/>
    <w:basedOn w:val="a"/>
    <w:rsid w:val="00DD4CAD"/>
    <w:pPr>
      <w:widowControl/>
      <w:pBdr>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12">
    <w:name w:val="xl112"/>
    <w:basedOn w:val="a"/>
    <w:rsid w:val="00DD4CAD"/>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13">
    <w:name w:val="xl113"/>
    <w:basedOn w:val="a"/>
    <w:rsid w:val="00DD4CAD"/>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14">
    <w:name w:val="xl114"/>
    <w:basedOn w:val="a"/>
    <w:rsid w:val="00DD4CA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黑体" w:eastAsia="黑体" w:hAnsi="黑体" w:cs="宋体"/>
      <w:kern w:val="0"/>
      <w:sz w:val="20"/>
      <w:szCs w:val="20"/>
    </w:rPr>
  </w:style>
  <w:style w:type="paragraph" w:customStyle="1" w:styleId="xl115">
    <w:name w:val="xl115"/>
    <w:basedOn w:val="a"/>
    <w:rsid w:val="00DD4CA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16">
    <w:name w:val="xl116"/>
    <w:basedOn w:val="a"/>
    <w:rsid w:val="00DD4CAD"/>
    <w:pPr>
      <w:widowControl/>
      <w:pBdr>
        <w:top w:val="single" w:sz="4" w:space="0" w:color="auto"/>
        <w:left w:val="single" w:sz="4" w:space="0" w:color="auto"/>
        <w:right w:val="single" w:sz="4" w:space="0" w:color="auto"/>
      </w:pBdr>
      <w:spacing w:before="100" w:beforeAutospacing="1" w:after="100" w:afterAutospacing="1"/>
      <w:jc w:val="left"/>
      <w:textAlignment w:val="bottom"/>
    </w:pPr>
    <w:rPr>
      <w:rFonts w:ascii="黑体" w:eastAsia="黑体" w:hAnsi="黑体" w:cs="宋体"/>
      <w:kern w:val="0"/>
      <w:sz w:val="20"/>
      <w:szCs w:val="20"/>
    </w:rPr>
  </w:style>
  <w:style w:type="paragraph" w:customStyle="1" w:styleId="xl117">
    <w:name w:val="xl117"/>
    <w:basedOn w:val="a"/>
    <w:rsid w:val="00DD4CAD"/>
    <w:pPr>
      <w:widowControl/>
      <w:pBdr>
        <w:top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18">
    <w:name w:val="xl118"/>
    <w:basedOn w:val="a"/>
    <w:rsid w:val="00DD4CAD"/>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19">
    <w:name w:val="xl119"/>
    <w:basedOn w:val="a"/>
    <w:rsid w:val="00DD4CAD"/>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Times New Roman" w:eastAsia="宋体" w:hAnsi="Times New Roman" w:cs="Times New Roman"/>
      <w:kern w:val="0"/>
      <w:sz w:val="20"/>
      <w:szCs w:val="20"/>
    </w:rPr>
  </w:style>
  <w:style w:type="paragraph" w:customStyle="1" w:styleId="xl120">
    <w:name w:val="xl120"/>
    <w:basedOn w:val="a"/>
    <w:rsid w:val="00DD4CAD"/>
    <w:pPr>
      <w:widowControl/>
      <w:pBdr>
        <w:top w:val="single" w:sz="4" w:space="0" w:color="auto"/>
        <w:bottom w:val="single" w:sz="4" w:space="0" w:color="auto"/>
      </w:pBdr>
      <w:spacing w:before="100" w:beforeAutospacing="1" w:after="100" w:afterAutospacing="1"/>
      <w:jc w:val="left"/>
      <w:textAlignment w:val="top"/>
    </w:pPr>
    <w:rPr>
      <w:rFonts w:ascii="Times New Roman" w:eastAsia="宋体" w:hAnsi="Times New Roman" w:cs="Times New Roman"/>
      <w:kern w:val="0"/>
      <w:sz w:val="20"/>
      <w:szCs w:val="20"/>
    </w:rPr>
  </w:style>
  <w:style w:type="paragraph" w:customStyle="1" w:styleId="xl121">
    <w:name w:val="xl121"/>
    <w:basedOn w:val="a"/>
    <w:rsid w:val="00DD4CAD"/>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宋体" w:hAnsi="Times New Roman" w:cs="Times New Roman"/>
      <w:kern w:val="0"/>
      <w:sz w:val="20"/>
      <w:szCs w:val="20"/>
    </w:rPr>
  </w:style>
  <w:style w:type="paragraph" w:customStyle="1" w:styleId="xl122">
    <w:name w:val="xl122"/>
    <w:basedOn w:val="a"/>
    <w:rsid w:val="00DD4CAD"/>
    <w:pPr>
      <w:widowControl/>
      <w:spacing w:before="100" w:beforeAutospacing="1" w:after="100" w:afterAutospacing="1"/>
      <w:jc w:val="right"/>
    </w:pPr>
    <w:rPr>
      <w:rFonts w:ascii="宋体" w:eastAsia="宋体" w:hAnsi="宋体" w:cs="宋体"/>
      <w:kern w:val="0"/>
      <w:sz w:val="20"/>
      <w:szCs w:val="20"/>
    </w:rPr>
  </w:style>
  <w:style w:type="paragraph" w:customStyle="1" w:styleId="xl123">
    <w:name w:val="xl123"/>
    <w:basedOn w:val="a"/>
    <w:rsid w:val="00DD4CAD"/>
    <w:pPr>
      <w:widowControl/>
      <w:spacing w:before="100" w:beforeAutospacing="1" w:after="100" w:afterAutospacing="1"/>
      <w:jc w:val="center"/>
    </w:pPr>
    <w:rPr>
      <w:rFonts w:ascii="宋体" w:eastAsia="宋体" w:hAnsi="宋体" w:cs="宋体"/>
      <w:kern w:val="0"/>
      <w:sz w:val="20"/>
      <w:szCs w:val="20"/>
    </w:rPr>
  </w:style>
  <w:style w:type="paragraph" w:customStyle="1" w:styleId="xl124">
    <w:name w:val="xl124"/>
    <w:basedOn w:val="a"/>
    <w:rsid w:val="00DD4CA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黑体" w:eastAsia="黑体" w:hAnsi="黑体" w:cs="宋体"/>
      <w:kern w:val="0"/>
      <w:sz w:val="20"/>
      <w:szCs w:val="20"/>
    </w:rPr>
  </w:style>
  <w:style w:type="paragraph" w:customStyle="1" w:styleId="xl125">
    <w:name w:val="xl125"/>
    <w:basedOn w:val="a"/>
    <w:rsid w:val="00DD4CA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黑体" w:eastAsia="黑体" w:hAnsi="黑体" w:cs="宋体"/>
      <w:kern w:val="0"/>
      <w:sz w:val="20"/>
      <w:szCs w:val="20"/>
    </w:rPr>
  </w:style>
  <w:style w:type="paragraph" w:customStyle="1" w:styleId="xl126">
    <w:name w:val="xl126"/>
    <w:basedOn w:val="a"/>
    <w:rsid w:val="00DD4CAD"/>
    <w:pPr>
      <w:widowControl/>
      <w:pBdr>
        <w:left w:val="single" w:sz="4" w:space="0" w:color="auto"/>
        <w:bottom w:val="single" w:sz="4" w:space="0" w:color="auto"/>
        <w:right w:val="single" w:sz="4" w:space="0" w:color="auto"/>
      </w:pBdr>
      <w:spacing w:before="100" w:beforeAutospacing="1" w:after="100" w:afterAutospacing="1"/>
      <w:jc w:val="left"/>
    </w:pPr>
    <w:rPr>
      <w:rFonts w:ascii="黑体" w:eastAsia="黑体" w:hAnsi="黑体" w:cs="宋体"/>
      <w:kern w:val="0"/>
      <w:sz w:val="20"/>
      <w:szCs w:val="20"/>
    </w:rPr>
  </w:style>
  <w:style w:type="paragraph" w:customStyle="1" w:styleId="xl127">
    <w:name w:val="xl127"/>
    <w:basedOn w:val="a"/>
    <w:rsid w:val="00DD4CAD"/>
    <w:pPr>
      <w:widowControl/>
      <w:pBdr>
        <w:left w:val="single" w:sz="4" w:space="0" w:color="auto"/>
      </w:pBdr>
      <w:spacing w:before="100" w:beforeAutospacing="1" w:after="100" w:afterAutospacing="1"/>
      <w:jc w:val="left"/>
    </w:pPr>
    <w:rPr>
      <w:rFonts w:ascii="黑体" w:eastAsia="黑体" w:hAnsi="黑体" w:cs="宋体"/>
      <w:kern w:val="0"/>
      <w:sz w:val="20"/>
      <w:szCs w:val="20"/>
    </w:rPr>
  </w:style>
  <w:style w:type="paragraph" w:customStyle="1" w:styleId="xl128">
    <w:name w:val="xl128"/>
    <w:basedOn w:val="a"/>
    <w:rsid w:val="00DD4CAD"/>
    <w:pPr>
      <w:widowControl/>
      <w:pBdr>
        <w:right w:val="single" w:sz="4" w:space="0" w:color="auto"/>
      </w:pBdr>
      <w:spacing w:before="100" w:beforeAutospacing="1" w:after="100" w:afterAutospacing="1"/>
      <w:jc w:val="left"/>
    </w:pPr>
    <w:rPr>
      <w:rFonts w:ascii="黑体" w:eastAsia="黑体" w:hAnsi="黑体" w:cs="宋体"/>
      <w:kern w:val="0"/>
      <w:sz w:val="20"/>
      <w:szCs w:val="20"/>
    </w:rPr>
  </w:style>
  <w:style w:type="paragraph" w:customStyle="1" w:styleId="xl129">
    <w:name w:val="xl129"/>
    <w:basedOn w:val="a"/>
    <w:rsid w:val="00DD4CAD"/>
    <w:pPr>
      <w:widowControl/>
      <w:pBdr>
        <w:right w:val="single" w:sz="4" w:space="0" w:color="auto"/>
      </w:pBdr>
      <w:spacing w:before="100" w:beforeAutospacing="1" w:after="100" w:afterAutospacing="1"/>
      <w:jc w:val="left"/>
    </w:pPr>
    <w:rPr>
      <w:rFonts w:ascii="黑体" w:eastAsia="黑体" w:hAnsi="黑体" w:cs="宋体"/>
      <w:kern w:val="0"/>
      <w:sz w:val="20"/>
      <w:szCs w:val="20"/>
    </w:rPr>
  </w:style>
  <w:style w:type="paragraph" w:customStyle="1" w:styleId="xl130">
    <w:name w:val="xl130"/>
    <w:basedOn w:val="a"/>
    <w:rsid w:val="00DD4CA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131">
    <w:name w:val="xl131"/>
    <w:basedOn w:val="a"/>
    <w:rsid w:val="00DD4CAD"/>
    <w:pPr>
      <w:widowControl/>
      <w:pBdr>
        <w:left w:val="single" w:sz="4" w:space="0" w:color="auto"/>
      </w:pBdr>
      <w:spacing w:before="100" w:beforeAutospacing="1" w:after="100" w:afterAutospacing="1"/>
      <w:jc w:val="center"/>
      <w:textAlignment w:val="bottom"/>
    </w:pPr>
    <w:rPr>
      <w:rFonts w:ascii="黑体" w:eastAsia="黑体" w:hAnsi="黑体" w:cs="宋体"/>
      <w:kern w:val="0"/>
      <w:sz w:val="20"/>
      <w:szCs w:val="20"/>
    </w:rPr>
  </w:style>
  <w:style w:type="paragraph" w:customStyle="1" w:styleId="xl132">
    <w:name w:val="xl132"/>
    <w:basedOn w:val="a"/>
    <w:rsid w:val="00DD4CAD"/>
    <w:pPr>
      <w:widowControl/>
      <w:spacing w:before="100" w:beforeAutospacing="1" w:after="100" w:afterAutospacing="1"/>
      <w:jc w:val="center"/>
      <w:textAlignment w:val="bottom"/>
    </w:pPr>
    <w:rPr>
      <w:rFonts w:ascii="黑体" w:eastAsia="黑体" w:hAnsi="黑体" w:cs="宋体"/>
      <w:kern w:val="0"/>
      <w:sz w:val="20"/>
      <w:szCs w:val="20"/>
    </w:rPr>
  </w:style>
  <w:style w:type="paragraph" w:customStyle="1" w:styleId="xl133">
    <w:name w:val="xl133"/>
    <w:basedOn w:val="a"/>
    <w:rsid w:val="00DD4CAD"/>
    <w:pPr>
      <w:widowControl/>
      <w:pBdr>
        <w:right w:val="single" w:sz="4" w:space="0" w:color="auto"/>
      </w:pBdr>
      <w:spacing w:before="100" w:beforeAutospacing="1" w:after="100" w:afterAutospacing="1"/>
      <w:jc w:val="center"/>
      <w:textAlignment w:val="bottom"/>
    </w:pPr>
    <w:rPr>
      <w:rFonts w:ascii="黑体" w:eastAsia="黑体" w:hAnsi="黑体" w:cs="宋体"/>
      <w:kern w:val="0"/>
      <w:sz w:val="20"/>
      <w:szCs w:val="20"/>
    </w:rPr>
  </w:style>
  <w:style w:type="paragraph" w:customStyle="1" w:styleId="Char1">
    <w:name w:val="Char"/>
    <w:basedOn w:val="a7"/>
    <w:rsid w:val="004F0540"/>
  </w:style>
  <w:style w:type="paragraph" w:styleId="a7">
    <w:name w:val="Document Map"/>
    <w:basedOn w:val="a"/>
    <w:link w:val="Char2"/>
    <w:uiPriority w:val="99"/>
    <w:semiHidden/>
    <w:unhideWhenUsed/>
    <w:rsid w:val="004F0540"/>
    <w:rPr>
      <w:rFonts w:ascii="宋体" w:eastAsia="宋体"/>
      <w:sz w:val="18"/>
      <w:szCs w:val="18"/>
    </w:rPr>
  </w:style>
  <w:style w:type="character" w:customStyle="1" w:styleId="Char2">
    <w:name w:val="文档结构图 Char"/>
    <w:basedOn w:val="a0"/>
    <w:link w:val="a7"/>
    <w:uiPriority w:val="99"/>
    <w:semiHidden/>
    <w:rsid w:val="004F0540"/>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divs>
    <w:div w:id="154416791">
      <w:bodyDiv w:val="1"/>
      <w:marLeft w:val="0"/>
      <w:marRight w:val="0"/>
      <w:marTop w:val="0"/>
      <w:marBottom w:val="0"/>
      <w:divBdr>
        <w:top w:val="none" w:sz="0" w:space="0" w:color="auto"/>
        <w:left w:val="none" w:sz="0" w:space="0" w:color="auto"/>
        <w:bottom w:val="none" w:sz="0" w:space="0" w:color="auto"/>
        <w:right w:val="none" w:sz="0" w:space="0" w:color="auto"/>
      </w:divBdr>
    </w:div>
    <w:div w:id="571542915">
      <w:bodyDiv w:val="1"/>
      <w:marLeft w:val="0"/>
      <w:marRight w:val="0"/>
      <w:marTop w:val="0"/>
      <w:marBottom w:val="0"/>
      <w:divBdr>
        <w:top w:val="none" w:sz="0" w:space="0" w:color="auto"/>
        <w:left w:val="none" w:sz="0" w:space="0" w:color="auto"/>
        <w:bottom w:val="none" w:sz="0" w:space="0" w:color="auto"/>
        <w:right w:val="none" w:sz="0" w:space="0" w:color="auto"/>
      </w:divBdr>
    </w:div>
    <w:div w:id="832840408">
      <w:bodyDiv w:val="1"/>
      <w:marLeft w:val="0"/>
      <w:marRight w:val="0"/>
      <w:marTop w:val="0"/>
      <w:marBottom w:val="0"/>
      <w:divBdr>
        <w:top w:val="none" w:sz="0" w:space="0" w:color="auto"/>
        <w:left w:val="none" w:sz="0" w:space="0" w:color="auto"/>
        <w:bottom w:val="none" w:sz="0" w:space="0" w:color="auto"/>
        <w:right w:val="none" w:sz="0" w:space="0" w:color="auto"/>
      </w:divBdr>
    </w:div>
    <w:div w:id="1045450241">
      <w:bodyDiv w:val="1"/>
      <w:marLeft w:val="0"/>
      <w:marRight w:val="0"/>
      <w:marTop w:val="0"/>
      <w:marBottom w:val="0"/>
      <w:divBdr>
        <w:top w:val="none" w:sz="0" w:space="0" w:color="auto"/>
        <w:left w:val="none" w:sz="0" w:space="0" w:color="auto"/>
        <w:bottom w:val="none" w:sz="0" w:space="0" w:color="auto"/>
        <w:right w:val="none" w:sz="0" w:space="0" w:color="auto"/>
      </w:divBdr>
    </w:div>
    <w:div w:id="1083257247">
      <w:bodyDiv w:val="1"/>
      <w:marLeft w:val="0"/>
      <w:marRight w:val="0"/>
      <w:marTop w:val="0"/>
      <w:marBottom w:val="0"/>
      <w:divBdr>
        <w:top w:val="none" w:sz="0" w:space="0" w:color="auto"/>
        <w:left w:val="none" w:sz="0" w:space="0" w:color="auto"/>
        <w:bottom w:val="none" w:sz="0" w:space="0" w:color="auto"/>
        <w:right w:val="none" w:sz="0" w:space="0" w:color="auto"/>
      </w:divBdr>
    </w:div>
    <w:div w:id="1433286034">
      <w:bodyDiv w:val="1"/>
      <w:marLeft w:val="0"/>
      <w:marRight w:val="0"/>
      <w:marTop w:val="0"/>
      <w:marBottom w:val="0"/>
      <w:divBdr>
        <w:top w:val="none" w:sz="0" w:space="0" w:color="auto"/>
        <w:left w:val="none" w:sz="0" w:space="0" w:color="auto"/>
        <w:bottom w:val="none" w:sz="0" w:space="0" w:color="auto"/>
        <w:right w:val="none" w:sz="0" w:space="0" w:color="auto"/>
      </w:divBdr>
    </w:div>
    <w:div w:id="1485850064">
      <w:bodyDiv w:val="1"/>
      <w:marLeft w:val="0"/>
      <w:marRight w:val="0"/>
      <w:marTop w:val="0"/>
      <w:marBottom w:val="0"/>
      <w:divBdr>
        <w:top w:val="none" w:sz="0" w:space="0" w:color="auto"/>
        <w:left w:val="none" w:sz="0" w:space="0" w:color="auto"/>
        <w:bottom w:val="none" w:sz="0" w:space="0" w:color="auto"/>
        <w:right w:val="none" w:sz="0" w:space="0" w:color="auto"/>
      </w:divBdr>
    </w:div>
    <w:div w:id="1505247571">
      <w:bodyDiv w:val="1"/>
      <w:marLeft w:val="0"/>
      <w:marRight w:val="0"/>
      <w:marTop w:val="0"/>
      <w:marBottom w:val="0"/>
      <w:divBdr>
        <w:top w:val="none" w:sz="0" w:space="0" w:color="auto"/>
        <w:left w:val="none" w:sz="0" w:space="0" w:color="auto"/>
        <w:bottom w:val="none" w:sz="0" w:space="0" w:color="auto"/>
        <w:right w:val="none" w:sz="0" w:space="0" w:color="auto"/>
      </w:divBdr>
    </w:div>
    <w:div w:id="1682853971">
      <w:bodyDiv w:val="1"/>
      <w:marLeft w:val="0"/>
      <w:marRight w:val="0"/>
      <w:marTop w:val="0"/>
      <w:marBottom w:val="0"/>
      <w:divBdr>
        <w:top w:val="none" w:sz="0" w:space="0" w:color="auto"/>
        <w:left w:val="none" w:sz="0" w:space="0" w:color="auto"/>
        <w:bottom w:val="none" w:sz="0" w:space="0" w:color="auto"/>
        <w:right w:val="none" w:sz="0" w:space="0" w:color="auto"/>
      </w:divBdr>
    </w:div>
    <w:div w:id="17782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19</Pages>
  <Words>936</Words>
  <Characters>5340</Characters>
  <Application>Microsoft Office Word</Application>
  <DocSecurity>0</DocSecurity>
  <Lines>44</Lines>
  <Paragraphs>12</Paragraphs>
  <ScaleCrop>false</ScaleCrop>
  <Company/>
  <LinksUpToDate>false</LinksUpToDate>
  <CharactersWithSpaces>6264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刘艳冰</dc:creator>
  <cp:keywords/>
  <dc:description/>
  <cp:lastModifiedBy>刘艳冰</cp:lastModifiedBy>
  <cp:revision>24</cp:revision>
  <dcterms:created xsi:type="dcterms:W3CDTF">2018-05-31T15:39:00Z</dcterms:created>
  <dcterms:modified xsi:type="dcterms:W3CDTF">2018-07-02T03:04:00Z</dcterms:modified>
</cp:coreProperties>
</file>